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786395C3" w:rsidR="00D071E5" w:rsidRPr="00D071E5" w:rsidRDefault="00D071E5" w:rsidP="00D071E5">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FB1C28" w:rsidRPr="00FB1C28">
        <w:rPr>
          <w:rFonts w:ascii="GHEA Grapalat" w:hAnsi="GHEA Grapalat"/>
          <w:i w:val="0"/>
          <w:sz w:val="24"/>
          <w:szCs w:val="24"/>
          <w:lang w:bidi="ar-EG"/>
        </w:rPr>
        <w:t>08</w:t>
      </w:r>
      <w:r w:rsidRPr="00D071E5">
        <w:rPr>
          <w:rFonts w:ascii="GHEA Grapalat" w:hAnsi="GHEA Grapalat"/>
          <w:i w:val="0"/>
          <w:sz w:val="24"/>
          <w:szCs w:val="24"/>
        </w:rPr>
        <w:t>" "</w:t>
      </w:r>
      <w:r w:rsidR="00FB1C28" w:rsidRPr="00FB1C28">
        <w:rPr>
          <w:rFonts w:ascii="GHEA Grapalat" w:hAnsi="GHEA Grapalat"/>
          <w:i w:val="0"/>
          <w:sz w:val="24"/>
          <w:szCs w:val="24"/>
        </w:rPr>
        <w:t>07</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77777777" w:rsidR="00D071E5" w:rsidRPr="00D071E5" w:rsidRDefault="00D071E5" w:rsidP="00D071E5">
      <w:pPr>
        <w:pStyle w:val="a3"/>
        <w:jc w:val="center"/>
        <w:rPr>
          <w:rFonts w:ascii="GHEA Grapalat" w:hAnsi="GHEA Grapalat"/>
          <w:i w:val="0"/>
          <w:sz w:val="24"/>
          <w:szCs w:val="24"/>
        </w:rPr>
      </w:pPr>
    </w:p>
    <w:p w14:paraId="40EAF022" w14:textId="0F7C539F" w:rsidR="00D071E5" w:rsidRPr="00D071E5" w:rsidRDefault="00D071E5" w:rsidP="00D071E5">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FB1C28">
        <w:rPr>
          <w:rFonts w:ascii="GHEA Grapalat" w:hAnsi="GHEA Grapalat"/>
          <w:i w:val="0"/>
          <w:sz w:val="24"/>
          <w:szCs w:val="24"/>
        </w:rPr>
        <w:t>ԱՄԱՀԴ4-ԳՀԱՊՁԲ-2025/02</w:t>
      </w:r>
    </w:p>
    <w:p w14:paraId="100B1DB3" w14:textId="77777777" w:rsidR="00D071E5" w:rsidRPr="00D071E5" w:rsidRDefault="00D071E5" w:rsidP="00D071E5">
      <w:pPr>
        <w:pStyle w:val="a3"/>
        <w:rPr>
          <w:rFonts w:ascii="GHEA Grapalat" w:hAnsi="GHEA Grapalat"/>
          <w:i w:val="0"/>
          <w:sz w:val="24"/>
          <w:szCs w:val="24"/>
        </w:rPr>
      </w:pPr>
    </w:p>
    <w:p w14:paraId="45DEC0E8" w14:textId="6640482E"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DE2E5D" w:rsidRPr="00DE2E5D">
        <w:rPr>
          <w:rFonts w:ascii="GHEA Grapalat" w:hAnsi="GHEA Grapalat"/>
          <w:i w:val="0"/>
          <w:sz w:val="24"/>
          <w:szCs w:val="24"/>
        </w:rPr>
        <w:t>Аштаракская Основная Школа № 4 Имени Григора Капанцяна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DE2E5D" w:rsidRPr="00DE2E5D">
        <w:rPr>
          <w:rFonts w:ascii="GHEA Grapalat" w:hAnsi="GHEA Grapalat"/>
          <w:i w:val="0"/>
          <w:sz w:val="24"/>
          <w:szCs w:val="24"/>
        </w:rPr>
        <w:t>Нарекацу ул., 79 дом</w:t>
      </w:r>
      <w:r w:rsidR="00DE2E5D">
        <w:rPr>
          <w:rFonts w:ascii="GHEA Grapalat" w:hAnsi="GHEA Grapalat"/>
          <w:i w:val="0"/>
          <w:sz w:val="24"/>
          <w:szCs w:val="24"/>
          <w:lang w:val="hy-AM"/>
        </w:rPr>
        <w:t xml:space="preserve"> </w:t>
      </w:r>
      <w:r w:rsidRPr="00D071E5">
        <w:rPr>
          <w:rFonts w:ascii="GHEA Grapalat" w:hAnsi="GHEA Grapalat"/>
          <w:i w:val="0"/>
          <w:sz w:val="24"/>
          <w:szCs w:val="24"/>
        </w:rPr>
        <w:t>объявляет запрос котировок, который проводится одним этапом.</w:t>
      </w:r>
    </w:p>
    <w:p w14:paraId="582735B8" w14:textId="77777777" w:rsidR="000670EE" w:rsidRPr="00D071E5" w:rsidRDefault="00D071E5" w:rsidP="000670EE">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0670EE" w:rsidRPr="00482168">
        <w:rPr>
          <w:rFonts w:ascii="GHEA Grapalat" w:hAnsi="GHEA Grapalat"/>
          <w:i w:val="0"/>
          <w:sz w:val="24"/>
          <w:szCs w:val="24"/>
        </w:rPr>
        <w:t>продукт</w:t>
      </w:r>
      <w:r w:rsidR="000670EE" w:rsidRPr="00D071E5">
        <w:rPr>
          <w:rFonts w:ascii="GHEA Grapalat" w:hAnsi="GHEA Grapalat"/>
          <w:i w:val="0"/>
          <w:sz w:val="24"/>
          <w:szCs w:val="24"/>
        </w:rPr>
        <w:t xml:space="preserve"> (далее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26D3BA6E"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74421C" w:rsidRPr="0074421C">
        <w:rPr>
          <w:rFonts w:ascii="GHEA Grapalat" w:hAnsi="GHEA Grapalat"/>
          <w:i w:val="0"/>
          <w:sz w:val="24"/>
          <w:szCs w:val="24"/>
        </w:rPr>
        <w:t>0</w:t>
      </w:r>
      <w:r w:rsidRPr="00D071E5">
        <w:rPr>
          <w:rFonts w:ascii="GHEA Grapalat" w:hAnsi="GHEA Grapalat"/>
          <w:i w:val="0"/>
          <w:sz w:val="24"/>
          <w:szCs w:val="24"/>
        </w:rPr>
        <w:t>:</w:t>
      </w:r>
      <w:r w:rsidR="00136629" w:rsidRPr="00136629">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506FA429"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DE2E5D" w:rsidRPr="00DE2E5D">
        <w:rPr>
          <w:rFonts w:ascii="GHEA Grapalat" w:hAnsi="GHEA Grapalat"/>
          <w:i w:val="0"/>
          <w:sz w:val="24"/>
          <w:szCs w:val="24"/>
        </w:rPr>
        <w:t>Нарекацу ул., 79 дом</w:t>
      </w:r>
      <w:r w:rsidR="00136629" w:rsidRPr="00136629">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FB1C28" w:rsidRPr="00FB1C28">
        <w:rPr>
          <w:rFonts w:ascii="GHEA Grapalat" w:hAnsi="GHEA Grapalat"/>
          <w:i w:val="0"/>
          <w:sz w:val="24"/>
          <w:szCs w:val="24"/>
        </w:rPr>
        <w:t>2</w:t>
      </w:r>
      <w:r w:rsidRPr="00D071E5">
        <w:rPr>
          <w:rFonts w:ascii="GHEA Grapalat" w:hAnsi="GHEA Grapalat"/>
          <w:i w:val="0"/>
          <w:sz w:val="24"/>
          <w:szCs w:val="24"/>
        </w:rPr>
        <w:t>:</w:t>
      </w:r>
      <w:r w:rsidR="00FB1C28" w:rsidRPr="00FB1C28">
        <w:rPr>
          <w:rFonts w:ascii="GHEA Grapalat" w:hAnsi="GHEA Grapalat"/>
          <w:i w:val="0"/>
          <w:sz w:val="24"/>
          <w:szCs w:val="24"/>
        </w:rPr>
        <w:t>30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7776CF45"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DE2E5D" w:rsidRPr="00DE2E5D">
        <w:rPr>
          <w:rFonts w:ascii="GHEA Grapalat" w:hAnsi="GHEA Grapalat"/>
          <w:i w:val="0"/>
          <w:sz w:val="24"/>
          <w:szCs w:val="24"/>
        </w:rPr>
        <w:t>Нарекацу ул., 79 дом</w:t>
      </w:r>
      <w:r w:rsidR="00DE2E5D" w:rsidRPr="00FB1C2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FB1C28" w:rsidRPr="00FB1C28">
        <w:rPr>
          <w:rFonts w:ascii="GHEA Grapalat" w:hAnsi="GHEA Grapalat"/>
          <w:i w:val="0"/>
          <w:sz w:val="24"/>
          <w:szCs w:val="24"/>
        </w:rPr>
        <w:t>2</w:t>
      </w:r>
      <w:r w:rsidRPr="00D071E5">
        <w:rPr>
          <w:rFonts w:ascii="GHEA Grapalat" w:hAnsi="GHEA Grapalat"/>
          <w:i w:val="0"/>
          <w:sz w:val="24"/>
          <w:szCs w:val="24"/>
        </w:rPr>
        <w:t>:</w:t>
      </w:r>
      <w:r w:rsidR="00FB1C28" w:rsidRPr="00FB1C28">
        <w:rPr>
          <w:rFonts w:ascii="GHEA Grapalat" w:hAnsi="GHEA Grapalat"/>
          <w:i w:val="0"/>
          <w:sz w:val="24"/>
          <w:szCs w:val="24"/>
        </w:rPr>
        <w:t>3</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FB1C28" w:rsidRPr="00FB1C28">
        <w:rPr>
          <w:rFonts w:ascii="GHEA Grapalat" w:hAnsi="GHEA Grapalat"/>
          <w:i w:val="0"/>
          <w:sz w:val="24"/>
          <w:szCs w:val="24"/>
        </w:rPr>
        <w:t>18</w:t>
      </w:r>
      <w:r w:rsidRPr="00D071E5">
        <w:rPr>
          <w:rFonts w:ascii="GHEA Grapalat" w:hAnsi="GHEA Grapalat"/>
          <w:i w:val="0"/>
          <w:sz w:val="24"/>
          <w:szCs w:val="24"/>
        </w:rPr>
        <w:t>" "</w:t>
      </w:r>
      <w:r w:rsidR="00FB1C28" w:rsidRPr="00FB1C28">
        <w:rPr>
          <w:rFonts w:ascii="GHEA Grapalat" w:hAnsi="GHEA Grapalat"/>
          <w:i w:val="0"/>
          <w:sz w:val="24"/>
          <w:szCs w:val="24"/>
        </w:rPr>
        <w:t>07</w:t>
      </w:r>
      <w:r w:rsidRPr="00D071E5">
        <w:rPr>
          <w:rFonts w:ascii="GHEA Grapalat" w:hAnsi="GHEA Grapalat"/>
          <w:i w:val="0"/>
          <w:sz w:val="24"/>
          <w:szCs w:val="24"/>
        </w:rPr>
        <w:t>" "202</w:t>
      </w:r>
      <w:r w:rsidR="00FB1C28" w:rsidRPr="00FB1C28">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2A32DAE8"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hyperlink r:id="rId8" w:tgtFrame="_blank" w:history="1">
        <w:r w:rsidR="00FB1C28" w:rsidRPr="00FB1C28">
          <w:rPr>
            <w:rFonts w:ascii="GHEA Grapalat" w:hAnsi="GHEA Grapalat"/>
            <w:i w:val="0"/>
            <w:sz w:val="24"/>
            <w:szCs w:val="24"/>
          </w:rPr>
          <w:t>anna.tonoyan.88@mail.ru</w:t>
        </w:r>
      </w:hyperlink>
    </w:p>
    <w:p w14:paraId="56113848" w14:textId="2FE41989"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DE2E5D">
        <w:rPr>
          <w:rFonts w:ascii="GHEA Grapalat" w:hAnsi="GHEA Grapalat"/>
          <w:i w:val="0"/>
          <w:sz w:val="24"/>
          <w:szCs w:val="24"/>
        </w:rPr>
        <w:t>«Аштаракская Основная Школа № 4 Имени Григора Капанцяна”</w:t>
      </w:r>
      <w:r w:rsidR="000271C2" w:rsidRPr="000271C2">
        <w:rPr>
          <w:rFonts w:ascii="GHEA Grapalat" w:hAnsi="GHEA Grapalat"/>
          <w:i w:val="0"/>
          <w:sz w:val="24"/>
          <w:szCs w:val="24"/>
        </w:rPr>
        <w:t xml:space="preserve"> </w:t>
      </w:r>
      <w:r w:rsidRPr="00D071E5">
        <w:rPr>
          <w:rFonts w:ascii="GHEA Grapalat" w:hAnsi="GHEA Grapalat"/>
          <w:i w:val="0"/>
          <w:sz w:val="24"/>
          <w:szCs w:val="24"/>
        </w:rPr>
        <w:t>наименование</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45EF61CD" w:rsidR="00895CE5" w:rsidRPr="00D071E5" w:rsidRDefault="005D7731" w:rsidP="00895CE5">
      <w:pPr>
        <w:pStyle w:val="a3"/>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FB1C28">
        <w:rPr>
          <w:rFonts w:ascii="GHEA Grapalat" w:hAnsi="GHEA Grapalat"/>
        </w:rPr>
        <w:t>ԱՄԱՀԴ4-ԳՀԱՊՁԲ-2025/02</w:t>
      </w:r>
    </w:p>
    <w:p w14:paraId="76F37B66" w14:textId="3C9E3782" w:rsidR="00096865" w:rsidRPr="00D071E5" w:rsidRDefault="00A46F92" w:rsidP="00895CE5">
      <w:pPr>
        <w:pStyle w:val="aa"/>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FB1C28">
        <w:rPr>
          <w:rFonts w:ascii="GHEA Grapalat" w:hAnsi="GHEA Grapalat"/>
          <w:i/>
          <w:lang w:val="en-US"/>
        </w:rPr>
        <w:t>08</w:t>
      </w:r>
      <w:r w:rsidR="00901E8A" w:rsidRPr="008820EB">
        <w:rPr>
          <w:rFonts w:ascii="GHEA Grapalat" w:hAnsi="GHEA Grapalat"/>
          <w:i/>
        </w:rPr>
        <w:t>.</w:t>
      </w:r>
      <w:r w:rsidR="00FB1C28">
        <w:rPr>
          <w:rFonts w:ascii="GHEA Grapalat" w:hAnsi="GHEA Grapalat"/>
          <w:i/>
          <w:lang w:val="en-US"/>
        </w:rPr>
        <w:t>07</w:t>
      </w:r>
      <w:r w:rsidR="00901E8A" w:rsidRPr="008820EB">
        <w:rPr>
          <w:rFonts w:ascii="GHEA Grapalat" w:hAnsi="GHEA Grapalat"/>
          <w:i/>
        </w:rPr>
        <w:t>.202</w:t>
      </w:r>
      <w:r w:rsidR="00FB1C28">
        <w:rPr>
          <w:rFonts w:ascii="GHEA Grapalat" w:hAnsi="GHEA Grapalat"/>
          <w:i/>
          <w:lang w:val="en-US"/>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5A601A5A" w:rsidR="00096865" w:rsidRPr="00D071E5" w:rsidRDefault="00DE2E5D" w:rsidP="00A67792">
      <w:pPr>
        <w:pStyle w:val="a3"/>
        <w:widowControl w:val="0"/>
        <w:spacing w:after="160" w:line="240" w:lineRule="auto"/>
        <w:ind w:firstLine="567"/>
        <w:jc w:val="center"/>
        <w:rPr>
          <w:rFonts w:ascii="GHEA Grapalat" w:hAnsi="GHEA Grapalat"/>
          <w:sz w:val="28"/>
          <w:szCs w:val="28"/>
        </w:rPr>
      </w:pPr>
      <w:r>
        <w:rPr>
          <w:rFonts w:ascii="GHEA Grapalat" w:hAnsi="GHEA Grapalat"/>
          <w:i w:val="0"/>
          <w:sz w:val="28"/>
          <w:szCs w:val="28"/>
        </w:rPr>
        <w:t>«АШТАРАКСКАЯ ОСНОВНАЯ ШКОЛА № 4 ИМЕНИ ГРИГОРА КАПАНЦЯНА”</w:t>
      </w:r>
      <w:r w:rsidRPr="002E3508">
        <w:rPr>
          <w:rFonts w:ascii="GHEA Grapalat" w:hAnsi="GHEA Grapalat"/>
          <w:i w:val="0"/>
          <w:sz w:val="28"/>
          <w:szCs w:val="28"/>
        </w:rPr>
        <w:t xml:space="preserve"> </w:t>
      </w:r>
      <w:r w:rsidRPr="00D071E5">
        <w:rPr>
          <w:rFonts w:ascii="GHEA Grapalat" w:hAnsi="GHEA Grapalat"/>
          <w:i w:val="0"/>
          <w:sz w:val="28"/>
          <w:szCs w:val="28"/>
        </w:rPr>
        <w:t xml:space="preserve"> ГHКО</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422449E6" w14:textId="77777777" w:rsidR="00096865" w:rsidRPr="0074421C" w:rsidRDefault="00096865" w:rsidP="004A2E59">
      <w:pPr>
        <w:pStyle w:val="aa"/>
        <w:widowControl w:val="0"/>
        <w:spacing w:after="160"/>
        <w:ind w:right="-7"/>
        <w:rPr>
          <w:rFonts w:ascii="GHEA Grapalat" w:hAnsi="GHEA Grapalat" w:cs="Sylfaen"/>
          <w:b/>
        </w:rPr>
      </w:pPr>
    </w:p>
    <w:p w14:paraId="0533D174" w14:textId="6F915354" w:rsidR="00895CE5" w:rsidRPr="00D071E5" w:rsidRDefault="00DE2E5D"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НА ЗАПРОС КОТИРОВКИ, ОБЪЯВЛЕННЫЙ С ЦЕЛЬЮ ПРИОБРЕТЕНИЯ</w:t>
      </w:r>
    </w:p>
    <w:p w14:paraId="2FF6FAE6" w14:textId="42D05F02" w:rsidR="00D9392A" w:rsidRPr="00D071E5" w:rsidRDefault="00DE2E5D" w:rsidP="00D071E5">
      <w:pPr>
        <w:pStyle w:val="a3"/>
        <w:widowControl w:val="0"/>
        <w:spacing w:after="160" w:line="240" w:lineRule="auto"/>
        <w:ind w:firstLine="567"/>
        <w:jc w:val="center"/>
        <w:rPr>
          <w:rFonts w:ascii="GHEA Grapalat" w:eastAsia="Arial Unicode MS" w:hAnsi="GHEA Grapalat" w:cs="Arial Unicode MS"/>
          <w:i w:val="0"/>
          <w:sz w:val="24"/>
          <w:szCs w:val="24"/>
        </w:rPr>
      </w:pPr>
      <w:r>
        <w:rPr>
          <w:rFonts w:ascii="GHEA Grapalat" w:eastAsia="Arial Unicode MS" w:hAnsi="GHEA Grapalat" w:cs="Arial Unicode MS"/>
          <w:i w:val="0"/>
          <w:sz w:val="24"/>
          <w:szCs w:val="24"/>
        </w:rPr>
        <w:t>«АШТАРАКСКАЯ ОСНОВНАЯ ШКОЛА № 4 ИМЕНИ ГРИГОРА КАПАНЦЯНА”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 ГHКО </w:t>
      </w:r>
    </w:p>
    <w:p w14:paraId="31042664" w14:textId="7CE8065F" w:rsidR="00096865" w:rsidRPr="00D071E5" w:rsidRDefault="00DE2E5D"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Pr="006B17FC">
        <w:rPr>
          <w:rFonts w:ascii="GHEA Grapalat" w:eastAsia="Arial Unicode MS" w:hAnsi="GHEA Grapalat" w:cs="Arial Unicode MS"/>
          <w:i w:val="0"/>
          <w:sz w:val="24"/>
          <w:szCs w:val="24"/>
        </w:rPr>
        <w:t xml:space="preserve">  ПРОДУКТОВ</w:t>
      </w:r>
      <w:r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0AB8DCDC" w:rsidR="00CA5E3A" w:rsidRPr="00DE2E5D" w:rsidRDefault="00DE2E5D" w:rsidP="00CA5E3A">
      <w:pPr>
        <w:pStyle w:val="a3"/>
        <w:widowControl w:val="0"/>
        <w:spacing w:after="160" w:line="240" w:lineRule="auto"/>
        <w:ind w:firstLine="567"/>
        <w:jc w:val="center"/>
        <w:rPr>
          <w:rFonts w:ascii="GHEA Grapalat" w:hAnsi="GHEA Grapalat"/>
          <w:i w:val="0"/>
          <w:sz w:val="28"/>
          <w:szCs w:val="28"/>
        </w:rPr>
      </w:pPr>
      <w:r w:rsidRPr="00DE2E5D">
        <w:rPr>
          <w:rFonts w:ascii="GHEA Grapalat" w:hAnsi="GHEA Grapalat"/>
          <w:i w:val="0"/>
          <w:sz w:val="28"/>
          <w:szCs w:val="28"/>
        </w:rPr>
        <w:t xml:space="preserve">«АШТАРАКСКАЯ ОСНОВНАЯ ШКОЛА № 4 ИМЕНИ ГРИГОРА КАПАНЦЯНА” </w:t>
      </w:r>
      <w:r w:rsidRPr="00DE2E5D">
        <w:rPr>
          <w:rFonts w:ascii="GHEA Grapalat" w:hAnsi="GHEA Grapalat"/>
          <w:i w:val="0"/>
          <w:sz w:val="28"/>
          <w:szCs w:val="28"/>
          <w:u w:val="single"/>
        </w:rPr>
        <w:t>ГHКО</w:t>
      </w:r>
    </w:p>
    <w:p w14:paraId="67808490" w14:textId="4C8BEB61" w:rsidR="00CA5E3A" w:rsidRPr="00D071E5" w:rsidRDefault="00DE2E5D" w:rsidP="00CA5E3A">
      <w:pPr>
        <w:pStyle w:val="aa"/>
        <w:widowControl w:val="0"/>
        <w:spacing w:after="0"/>
        <w:ind w:right="-7"/>
        <w:jc w:val="center"/>
        <w:rPr>
          <w:rFonts w:ascii="GHEA Grapalat" w:eastAsia="Arial Unicode MS" w:hAnsi="GHEA Grapalat" w:cs="Arial Unicode MS"/>
          <w:b/>
        </w:rPr>
      </w:pPr>
      <w:r w:rsidRPr="00DE2E5D">
        <w:rPr>
          <w:rFonts w:ascii="GHEA Grapalat" w:eastAsia="Arial Unicode MS" w:hAnsi="GHEA Grapalat" w:cs="Arial Unicode MS"/>
        </w:rPr>
        <w:t>ДЛЯ НУЖД " ПИЩЕВЫХ ПРОДУКТОВ</w:t>
      </w:r>
      <w:r w:rsidR="00CA5E3A"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КОТИРОВКИ </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5118F4E6"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кодом </w:t>
      </w:r>
      <w:r w:rsidR="00FB1C28">
        <w:rPr>
          <w:rFonts w:ascii="GHEA Grapalat" w:hAnsi="GHEA Grapalat"/>
        </w:rPr>
        <w:t>ԱՄԱՀԴ4-ԳՀԱՊՁԲ-2025/02</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50F63679"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C60D22" w:rsidRPr="00C60D22">
        <w:rPr>
          <w:rFonts w:ascii="GHEA Grapalat" w:hAnsi="GHEA Grapalat"/>
          <w:b/>
          <w:i w:val="0"/>
          <w:sz w:val="24"/>
          <w:szCs w:val="24"/>
          <w:u w:val="single"/>
        </w:rPr>
        <w:t>Аштаракская Основная Школа № 4 Имени Григора Капанцяна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D9B2B32" w:rsidR="00350DC6" w:rsidRPr="00FB1C28" w:rsidRDefault="00A81DD5" w:rsidP="00350DC6">
      <w:pPr>
        <w:spacing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Адрес электронной почты секретаря оценочной комиссии </w:t>
      </w:r>
      <w:r w:rsidR="00FB1C28" w:rsidRPr="00FB1C28">
        <w:rPr>
          <w:rFonts w:ascii="GHEA Grapalat" w:hAnsi="GHEA Grapalat"/>
          <w:sz w:val="22"/>
          <w:szCs w:val="22"/>
        </w:rPr>
        <w:t>“</w:t>
      </w:r>
      <w:hyperlink r:id="rId9" w:history="1">
        <w:r w:rsidR="00FB1C28" w:rsidRPr="00FB1C28">
          <w:rPr>
            <w:rFonts w:ascii="GHEA Grapalat" w:hAnsi="GHEA Grapalat"/>
            <w:sz w:val="22"/>
            <w:szCs w:val="22"/>
          </w:rPr>
          <w:t>anna.tonoyan.88@mail.ru</w:t>
        </w:r>
      </w:hyperlink>
      <w:r w:rsidR="00FB1C28" w:rsidRPr="00FB1C28">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755F4858"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УПАКОВКА ПИЩЕВЫХ ПРОДУКТОВ</w:t>
      </w:r>
      <w:r w:rsidRPr="00D071E5">
        <w:rPr>
          <w:rFonts w:ascii="GHEA Grapalat" w:hAnsi="GHEA Grapalat"/>
          <w:i w:val="0"/>
          <w:sz w:val="24"/>
          <w:szCs w:val="24"/>
        </w:rPr>
        <w:t xml:space="preserve">" (далее — также товар) для </w:t>
      </w:r>
      <w:r w:rsidR="00DE2E5D">
        <w:rPr>
          <w:rFonts w:ascii="GHEA Grapalat" w:hAnsi="GHEA Grapalat"/>
          <w:i w:val="0"/>
          <w:sz w:val="24"/>
          <w:szCs w:val="24"/>
        </w:rPr>
        <w:t>«Аштаракская Основная Школа № 4 Имени Григора Капанцяна”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B31ECA" w:rsidRPr="00D071E5" w14:paraId="6B092E44" w14:textId="77777777" w:rsidTr="003E1950">
        <w:trPr>
          <w:jc w:val="center"/>
        </w:trPr>
        <w:tc>
          <w:tcPr>
            <w:tcW w:w="1530" w:type="dxa"/>
            <w:vAlign w:val="center"/>
          </w:tcPr>
          <w:p w14:paraId="77CF06BA"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25E5C0D5" w:rsidR="00B31ECA" w:rsidRPr="00E10042" w:rsidRDefault="00DE2E5D" w:rsidP="00B31ECA">
            <w:pPr>
              <w:pStyle w:val="23"/>
              <w:widowControl w:val="0"/>
              <w:spacing w:after="120" w:line="240" w:lineRule="auto"/>
              <w:ind w:firstLine="0"/>
            </w:pPr>
            <w:r w:rsidRPr="00DE2E5D">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w:t>
      </w:r>
      <w:r w:rsidRPr="00D071E5">
        <w:rPr>
          <w:rFonts w:ascii="GHEA Grapalat" w:hAnsi="GHEA Grapalat"/>
          <w:color w:val="000000"/>
        </w:rPr>
        <w:lastRenderedPageBreak/>
        <w:t>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07449D20"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DE2E5D" w:rsidRPr="00DE2E5D">
        <w:rPr>
          <w:rFonts w:ascii="GHEA Grapalat" w:hAnsi="GHEA Grapalat"/>
          <w:sz w:val="24"/>
          <w:szCs w:val="24"/>
        </w:rPr>
        <w:t xml:space="preserve">Нарекацу ул., 79 дом </w:t>
      </w:r>
      <w:r w:rsidR="00B31ECA" w:rsidRPr="00B31ECA">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не позднее, чем "</w:t>
      </w:r>
      <w:r w:rsidR="00476110" w:rsidRPr="00767BB8">
        <w:rPr>
          <w:rFonts w:ascii="GHEA Grapalat" w:eastAsia="Arial Unicode MS" w:hAnsi="GHEA Grapalat" w:cs="Arial Unicode MS"/>
          <w:b/>
          <w:sz w:val="24"/>
          <w:szCs w:val="24"/>
        </w:rPr>
        <w:t>1</w:t>
      </w:r>
      <w:r w:rsidR="00FB1C28" w:rsidRPr="00FB1C28">
        <w:rPr>
          <w:rFonts w:ascii="GHEA Grapalat" w:eastAsia="Arial Unicode MS" w:hAnsi="GHEA Grapalat" w:cs="Arial Unicode MS"/>
          <w:b/>
          <w:sz w:val="24"/>
          <w:szCs w:val="24"/>
        </w:rPr>
        <w:t>2</w:t>
      </w:r>
      <w:r w:rsidR="000505A2" w:rsidRPr="00D071E5">
        <w:rPr>
          <w:rFonts w:ascii="GHEA Grapalat" w:eastAsia="Arial Unicode MS" w:hAnsi="GHEA Grapalat" w:cs="Arial Unicode MS"/>
          <w:b/>
          <w:sz w:val="24"/>
          <w:szCs w:val="24"/>
        </w:rPr>
        <w:t>։</w:t>
      </w:r>
      <w:r w:rsidR="00FB1C28" w:rsidRPr="00FB1C28">
        <w:rPr>
          <w:rFonts w:ascii="GHEA Grapalat" w:eastAsia="Arial Unicode MS" w:hAnsi="GHEA Grapalat" w:cs="Arial Unicode MS"/>
          <w:b/>
          <w:sz w:val="24"/>
          <w:szCs w:val="24"/>
        </w:rPr>
        <w:t>3</w:t>
      </w:r>
      <w:r w:rsidR="000505A2" w:rsidRPr="00D071E5">
        <w:rPr>
          <w:rFonts w:ascii="GHEA Grapalat" w:eastAsia="Arial Unicode MS" w:hAnsi="GHEA Grapalat" w:cs="Arial Unicode MS"/>
          <w:b/>
          <w:sz w:val="24"/>
          <w:szCs w:val="24"/>
        </w:rPr>
        <w:t>0</w:t>
      </w:r>
      <w:r w:rsidRPr="00D071E5">
        <w:rPr>
          <w:rFonts w:ascii="GHEA Grapalat" w:eastAsia="Arial Unicode MS" w:hAnsi="GHEA Grapalat" w:cs="Arial Unicode MS"/>
          <w:sz w:val="24"/>
          <w:szCs w:val="24"/>
        </w:rPr>
        <w:t>" часов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4FAF85B1"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D071E5">
        <w:rPr>
          <w:rFonts w:ascii="GHEA Grapalat" w:hAnsi="GHEA Grapalat"/>
          <w:b/>
          <w:sz w:val="24"/>
          <w:szCs w:val="24"/>
          <w:lang w:val="hy-AM"/>
        </w:rPr>
        <w:t>1</w:t>
      </w:r>
      <w:r w:rsidR="00FB1C28" w:rsidRPr="00FB1C28">
        <w:rPr>
          <w:rFonts w:ascii="GHEA Grapalat" w:hAnsi="GHEA Grapalat"/>
          <w:b/>
          <w:sz w:val="24"/>
          <w:szCs w:val="24"/>
          <w:lang w:bidi="ar-EG"/>
        </w:rPr>
        <w:t>2</w:t>
      </w:r>
      <w:r w:rsidR="008875BE" w:rsidRPr="00D071E5">
        <w:rPr>
          <w:rFonts w:ascii="GHEA Grapalat" w:hAnsi="GHEA Grapalat"/>
          <w:b/>
          <w:sz w:val="24"/>
          <w:szCs w:val="24"/>
          <w:lang w:val="hy-AM"/>
        </w:rPr>
        <w:t>։</w:t>
      </w:r>
      <w:r w:rsidR="00FB1C28" w:rsidRPr="00FB1C28">
        <w:rPr>
          <w:rFonts w:ascii="GHEA Grapalat" w:hAnsi="GHEA Grapalat"/>
          <w:b/>
          <w:sz w:val="24"/>
          <w:szCs w:val="24"/>
        </w:rPr>
        <w:t>3</w:t>
      </w:r>
      <w:r w:rsidR="008875BE" w:rsidRPr="00D071E5">
        <w:rPr>
          <w:rFonts w:ascii="GHEA Grapalat" w:hAnsi="GHEA Grapalat"/>
          <w:b/>
          <w:sz w:val="24"/>
          <w:szCs w:val="24"/>
          <w:lang w:val="hy-AM"/>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 xml:space="preserve">наименования (имени, фамилии, копии документа, удостоверяющего личность) и </w:t>
      </w:r>
      <w:r w:rsidRPr="00D071E5">
        <w:rPr>
          <w:rFonts w:ascii="GHEA Grapalat" w:hAnsi="GHEA Grapalat"/>
        </w:rPr>
        <w:lastRenderedPageBreak/>
        <w:t>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w:t>
      </w:r>
      <w:r w:rsidR="00A677CD" w:rsidRPr="00D071E5">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071E5">
        <w:rPr>
          <w:rFonts w:ascii="GHEA Grapalat" w:hAnsi="GHEA Grapalat"/>
        </w:rPr>
        <w:lastRenderedPageBreak/>
        <w:t>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w:t>
      </w:r>
      <w:r w:rsidRPr="00D071E5">
        <w:rPr>
          <w:rFonts w:ascii="GHEA Grapalat" w:hAnsi="GHEA Grapalat"/>
        </w:rPr>
        <w:lastRenderedPageBreak/>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25F41687"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FB1C28">
        <w:rPr>
          <w:rFonts w:ascii="GHEA Grapalat" w:hAnsi="GHEA Grapalat"/>
          <w:i w:val="0"/>
          <w:sz w:val="24"/>
          <w:szCs w:val="24"/>
        </w:rPr>
        <w:t>ԱՄԱՀԴ4-ԳՀԱՊՁԲ-2025/02</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lastRenderedPageBreak/>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49CC1CBF" w:rsidR="00374F4A" w:rsidRPr="00D071E5" w:rsidRDefault="00DE2E5D" w:rsidP="00767BB8">
      <w:pPr>
        <w:pStyle w:val="a3"/>
        <w:spacing w:line="240" w:lineRule="auto"/>
        <w:ind w:firstLine="0"/>
        <w:rPr>
          <w:rFonts w:ascii="GHEA Grapalat" w:hAnsi="GHEA Grapalat"/>
        </w:rPr>
      </w:pPr>
      <w:r>
        <w:rPr>
          <w:rFonts w:ascii="GHEA Grapalat" w:hAnsi="GHEA Grapalat"/>
          <w:i w:val="0"/>
          <w:sz w:val="24"/>
          <w:szCs w:val="24"/>
        </w:rPr>
        <w:t>«Аштаракская Основная Школа № 4 Имени Григора Капанцяна”</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29ADF55A"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4D746562"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lastRenderedPageBreak/>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24C1EEB7"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625A5DD3"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0C215E19"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2A6725B8"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0370A82B"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lastRenderedPageBreak/>
        <w:t>Приложение № 4</w:t>
      </w:r>
      <w:r w:rsidR="005D6FB8" w:rsidRPr="00D071E5">
        <w:rPr>
          <w:rFonts w:ascii="GHEA Grapalat" w:hAnsi="GHEA Grapalat"/>
          <w:b/>
        </w:rPr>
        <w:t>.</w:t>
      </w:r>
      <w:r w:rsidRPr="00D071E5">
        <w:rPr>
          <w:rFonts w:ascii="GHEA Grapalat" w:hAnsi="GHEA Grapalat"/>
          <w:b/>
        </w:rPr>
        <w:t>1</w:t>
      </w:r>
    </w:p>
    <w:p w14:paraId="0E3D6A3B" w14:textId="7D4D08CA"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123C508"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DE2E5D">
        <w:rPr>
          <w:rFonts w:ascii="GHEA Grapalat" w:hAnsi="GHEA Grapalat"/>
        </w:rPr>
        <w:t>«Аштаракская Основная Школа № 4 Имени Григора Капанцяна”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1D297480"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кодом </w:t>
      </w:r>
      <w:r w:rsidR="00507A3F" w:rsidRPr="00507A3F">
        <w:rPr>
          <w:rFonts w:ascii="GHEA Grapalat" w:eastAsiaTheme="minorHAnsi" w:hAnsi="GHEA Grapalat" w:cstheme="minorBidi"/>
        </w:rPr>
        <w:t xml:space="preserve">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402152"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1990CD0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t xml:space="preserve"> </w:t>
            </w:r>
            <w:r w:rsidR="00DE2E5D">
              <w:rPr>
                <w:rFonts w:ascii="GHEA Grapalat" w:hAnsi="GHEA Grapalat"/>
              </w:rPr>
              <w:t>«</w:t>
            </w:r>
            <w:r w:rsidR="00DE2E5D" w:rsidRPr="00DE2E5D">
              <w:rPr>
                <w:rFonts w:ascii="GHEA Grapalat" w:hAnsi="GHEA Grapalat"/>
              </w:rPr>
              <w:t>Аштаракская Основная Школа № 4 Имени Григора Капанцяна</w:t>
            </w:r>
            <w:r w:rsidR="00DE2E5D">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6219F02"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DE2E5D">
              <w:rPr>
                <w:rFonts w:ascii="Arial" w:hAnsi="Arial" w:cs="Arial"/>
                <w:color w:val="222222"/>
                <w:shd w:val="clear" w:color="auto" w:fill="FFFFFF"/>
              </w:rPr>
              <w:t>05005583</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68D495AC"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DE2E5D">
              <w:rPr>
                <w:rFonts w:ascii="Arial" w:hAnsi="Arial" w:cs="Arial"/>
                <w:color w:val="222222"/>
                <w:shd w:val="clear" w:color="auto" w:fill="FFFFFF"/>
              </w:rPr>
              <w:t>900448000118</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4239C17F"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FB1C28">
        <w:rPr>
          <w:rFonts w:ascii="GHEA Grapalat" w:hAnsi="GHEA Grapalat"/>
          <w:i w:val="0"/>
          <w:sz w:val="24"/>
          <w:szCs w:val="24"/>
        </w:rPr>
        <w:t>ԱՄԱՀԴ4-ԳՀԱՊՁԲ-2025/02</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152249F0"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DE2E5D">
        <w:rPr>
          <w:rFonts w:ascii="GHEA Grapalat" w:hAnsi="GHEA Grapalat"/>
        </w:rPr>
        <w:t>«Аштаракская Основная Школа № 4 Имени Григора Капанцяна”</w:t>
      </w:r>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4FFD5148"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FB1C28">
        <w:rPr>
          <w:rFonts w:ascii="GHEA Grapalat" w:hAnsi="GHEA Grapalat"/>
          <w:i w:val="0"/>
          <w:sz w:val="22"/>
          <w:szCs w:val="22"/>
          <w:lang w:val="af-ZA"/>
        </w:rPr>
        <w:t>ԱՄԱՀԴ4-ԳՀԱՊՁԲ-2025/02</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35F00BE6"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DE2E5D">
              <w:rPr>
                <w:rFonts w:ascii="GHEA Grapalat" w:hAnsi="GHEA Grapalat"/>
              </w:rPr>
              <w:t>«</w:t>
            </w:r>
            <w:r w:rsidR="00DE2E5D" w:rsidRPr="00DE2E5D">
              <w:rPr>
                <w:rFonts w:ascii="GHEA Grapalat" w:hAnsi="GHEA Grapalat"/>
              </w:rPr>
              <w:t xml:space="preserve"> Аштаракская Основная Школа № 4 Имени Григора Капанцяна</w:t>
            </w:r>
            <w:r w:rsidR="00DE2E5D">
              <w:rPr>
                <w:rFonts w:ascii="GHEA Grapalat" w:hAnsi="GHEA Grapalat"/>
              </w:rPr>
              <w:t xml:space="preserve"> ”</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C435455"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DE2E5D">
              <w:rPr>
                <w:rFonts w:ascii="Arial" w:hAnsi="Arial" w:cs="Arial"/>
                <w:color w:val="222222"/>
                <w:shd w:val="clear" w:color="auto" w:fill="FFFFFF"/>
              </w:rPr>
              <w:t xml:space="preserve"> 05005583</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5E08E496"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DE2E5D">
              <w:rPr>
                <w:rFonts w:ascii="Arial" w:hAnsi="Arial" w:cs="Arial"/>
                <w:color w:val="222222"/>
                <w:shd w:val="clear" w:color="auto" w:fill="FFFFFF"/>
              </w:rPr>
              <w:t xml:space="preserve"> 900448000118</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36033FF1"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FB1C28">
        <w:rPr>
          <w:rFonts w:ascii="GHEA Grapalat" w:hAnsi="GHEA Grapalat"/>
          <w:b/>
          <w:sz w:val="22"/>
          <w:szCs w:val="22"/>
          <w:lang w:val="af-ZA"/>
        </w:rPr>
        <w:t>ԱՄԱՀԴ4-ԳՀԱՊՁԲ-2025/02</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FD2350">
          <w:footerReference w:type="default" r:id="rId12"/>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9A6950">
        <w:trPr>
          <w:jc w:val="center"/>
        </w:trPr>
        <w:tc>
          <w:tcPr>
            <w:tcW w:w="15867" w:type="dxa"/>
            <w:gridSpan w:val="12"/>
          </w:tcPr>
          <w:p w14:paraId="18873B3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AC55E5">
        <w:trPr>
          <w:trHeight w:val="219"/>
          <w:jc w:val="center"/>
        </w:trPr>
        <w:tc>
          <w:tcPr>
            <w:tcW w:w="777" w:type="dxa"/>
            <w:vMerge w:val="restart"/>
            <w:vAlign w:val="center"/>
          </w:tcPr>
          <w:p w14:paraId="49623EEF"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B64ECA">
            <w:pPr>
              <w:widowControl w:val="0"/>
              <w:jc w:val="center"/>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D82E07">
            <w:pPr>
              <w:widowControl w:val="0"/>
              <w:ind w:left="-96" w:right="-108"/>
              <w:jc w:val="center"/>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B46D58">
            <w:pPr>
              <w:widowControl w:val="0"/>
              <w:ind w:left="-108" w:right="-59"/>
              <w:jc w:val="center"/>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B46D58">
            <w:pPr>
              <w:widowControl w:val="0"/>
              <w:ind w:left="-48" w:right="-108"/>
              <w:jc w:val="center"/>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B46D58">
            <w:pPr>
              <w:widowControl w:val="0"/>
              <w:ind w:left="-126" w:right="-108"/>
              <w:jc w:val="center"/>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AC55E5">
        <w:trPr>
          <w:trHeight w:val="445"/>
          <w:jc w:val="center"/>
        </w:trPr>
        <w:tc>
          <w:tcPr>
            <w:tcW w:w="777" w:type="dxa"/>
            <w:vMerge/>
            <w:vAlign w:val="center"/>
          </w:tcPr>
          <w:p w14:paraId="61066753" w14:textId="77777777" w:rsidR="00071D1C" w:rsidRPr="00D071E5" w:rsidRDefault="00071D1C" w:rsidP="00B46D58">
            <w:pPr>
              <w:widowControl w:val="0"/>
              <w:jc w:val="center"/>
              <w:rPr>
                <w:rFonts w:ascii="GHEA Grapalat" w:hAnsi="GHEA Grapalat"/>
                <w:sz w:val="16"/>
                <w:szCs w:val="16"/>
              </w:rPr>
            </w:pPr>
          </w:p>
        </w:tc>
        <w:tc>
          <w:tcPr>
            <w:tcW w:w="1907" w:type="dxa"/>
            <w:vMerge/>
            <w:vAlign w:val="center"/>
          </w:tcPr>
          <w:p w14:paraId="4DB6C3FA" w14:textId="77777777" w:rsidR="00071D1C" w:rsidRPr="00D071E5" w:rsidRDefault="00071D1C" w:rsidP="00B46D58">
            <w:pPr>
              <w:widowControl w:val="0"/>
              <w:jc w:val="center"/>
              <w:rPr>
                <w:rFonts w:ascii="GHEA Grapalat" w:hAnsi="GHEA Grapalat"/>
                <w:sz w:val="16"/>
                <w:szCs w:val="16"/>
              </w:rPr>
            </w:pPr>
          </w:p>
        </w:tc>
        <w:tc>
          <w:tcPr>
            <w:tcW w:w="1276" w:type="dxa"/>
            <w:vMerge/>
            <w:vAlign w:val="center"/>
          </w:tcPr>
          <w:p w14:paraId="77892C14"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646CE86F" w14:textId="77777777" w:rsidR="00071D1C" w:rsidRPr="00D071E5" w:rsidRDefault="00071D1C" w:rsidP="00B46D58">
            <w:pPr>
              <w:widowControl w:val="0"/>
              <w:jc w:val="center"/>
              <w:rPr>
                <w:rFonts w:ascii="GHEA Grapalat" w:hAnsi="GHEA Grapalat"/>
                <w:sz w:val="16"/>
                <w:szCs w:val="16"/>
              </w:rPr>
            </w:pPr>
          </w:p>
        </w:tc>
        <w:tc>
          <w:tcPr>
            <w:tcW w:w="3827" w:type="dxa"/>
            <w:vMerge/>
            <w:vAlign w:val="center"/>
          </w:tcPr>
          <w:p w14:paraId="411DDD31" w14:textId="77777777" w:rsidR="00071D1C" w:rsidRPr="00D071E5" w:rsidRDefault="00071D1C" w:rsidP="00B46D58">
            <w:pPr>
              <w:widowControl w:val="0"/>
              <w:jc w:val="center"/>
              <w:rPr>
                <w:rFonts w:ascii="GHEA Grapalat" w:hAnsi="GHEA Grapalat"/>
                <w:sz w:val="16"/>
                <w:szCs w:val="16"/>
              </w:rPr>
            </w:pPr>
          </w:p>
        </w:tc>
        <w:tc>
          <w:tcPr>
            <w:tcW w:w="851" w:type="dxa"/>
            <w:vMerge/>
            <w:vAlign w:val="center"/>
          </w:tcPr>
          <w:p w14:paraId="31BB65BC"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7D3ABB54" w14:textId="77777777" w:rsidR="00071D1C" w:rsidRPr="00D071E5" w:rsidRDefault="00071D1C" w:rsidP="00B46D58">
            <w:pPr>
              <w:widowControl w:val="0"/>
              <w:jc w:val="center"/>
              <w:rPr>
                <w:rFonts w:ascii="GHEA Grapalat" w:hAnsi="GHEA Grapalat"/>
                <w:sz w:val="16"/>
                <w:szCs w:val="16"/>
              </w:rPr>
            </w:pPr>
          </w:p>
        </w:tc>
        <w:tc>
          <w:tcPr>
            <w:tcW w:w="992" w:type="dxa"/>
            <w:vMerge/>
            <w:vAlign w:val="center"/>
          </w:tcPr>
          <w:p w14:paraId="51318425" w14:textId="77777777" w:rsidR="00071D1C" w:rsidRPr="00D071E5" w:rsidRDefault="00071D1C" w:rsidP="00B46D58">
            <w:pPr>
              <w:widowControl w:val="0"/>
              <w:jc w:val="center"/>
              <w:rPr>
                <w:rFonts w:ascii="GHEA Grapalat" w:hAnsi="GHEA Grapalat"/>
                <w:sz w:val="16"/>
                <w:szCs w:val="16"/>
              </w:rPr>
            </w:pPr>
          </w:p>
        </w:tc>
        <w:tc>
          <w:tcPr>
            <w:tcW w:w="855" w:type="dxa"/>
            <w:vMerge/>
            <w:vAlign w:val="center"/>
          </w:tcPr>
          <w:p w14:paraId="73A75861" w14:textId="77777777" w:rsidR="00071D1C" w:rsidRPr="00D071E5" w:rsidRDefault="00071D1C" w:rsidP="00B46D58">
            <w:pPr>
              <w:widowControl w:val="0"/>
              <w:jc w:val="center"/>
              <w:rPr>
                <w:rFonts w:ascii="GHEA Grapalat" w:hAnsi="GHEA Grapalat"/>
                <w:sz w:val="16"/>
                <w:szCs w:val="16"/>
              </w:rPr>
            </w:pPr>
          </w:p>
        </w:tc>
        <w:tc>
          <w:tcPr>
            <w:tcW w:w="846" w:type="dxa"/>
            <w:vAlign w:val="center"/>
          </w:tcPr>
          <w:p w14:paraId="75F67261"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B46D58">
            <w:pPr>
              <w:widowControl w:val="0"/>
              <w:ind w:left="-46" w:right="-84"/>
              <w:jc w:val="center"/>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D82E07">
            <w:pPr>
              <w:widowControl w:val="0"/>
              <w:ind w:left="-132" w:right="-129"/>
              <w:jc w:val="center"/>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ED370A" w:rsidRPr="00D071E5" w14:paraId="691572B6" w14:textId="77777777" w:rsidTr="00DE2E5D">
        <w:trPr>
          <w:trHeight w:val="246"/>
          <w:jc w:val="center"/>
        </w:trPr>
        <w:tc>
          <w:tcPr>
            <w:tcW w:w="777" w:type="dxa"/>
            <w:vAlign w:val="center"/>
          </w:tcPr>
          <w:p w14:paraId="5BDE6414" w14:textId="458F52BB" w:rsidR="00ED370A" w:rsidRPr="009C3FDB"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45B2E0F9"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15872400</w:t>
            </w:r>
          </w:p>
        </w:tc>
        <w:tc>
          <w:tcPr>
            <w:tcW w:w="1276" w:type="dxa"/>
            <w:vAlign w:val="center"/>
          </w:tcPr>
          <w:p w14:paraId="39EBDA4A" w14:textId="02805AF9"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0938FD6" w14:textId="77777777" w:rsidR="00ED370A" w:rsidRPr="009432D0" w:rsidRDefault="00ED370A" w:rsidP="00ED370A">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2801D84A"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F0C20D1" w:rsidR="00ED370A" w:rsidRPr="009E7502" w:rsidRDefault="00ED370A" w:rsidP="00ED370A">
            <w:pPr>
              <w:widowControl w:val="0"/>
              <w:jc w:val="center"/>
              <w:rPr>
                <w:rFonts w:ascii="GHEA Grapalat" w:hAnsi="GHEA Grapalat"/>
                <w:sz w:val="16"/>
                <w:szCs w:val="16"/>
              </w:rPr>
            </w:pPr>
          </w:p>
        </w:tc>
        <w:tc>
          <w:tcPr>
            <w:tcW w:w="992" w:type="dxa"/>
            <w:vAlign w:val="center"/>
          </w:tcPr>
          <w:p w14:paraId="7992018D" w14:textId="05D3D6C3"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41,7</w:t>
            </w:r>
          </w:p>
        </w:tc>
        <w:tc>
          <w:tcPr>
            <w:tcW w:w="855" w:type="dxa"/>
            <w:vAlign w:val="center"/>
          </w:tcPr>
          <w:p w14:paraId="715276DB" w14:textId="450646E8" w:rsidR="00ED370A" w:rsidRPr="009E7502" w:rsidRDefault="00ED370A" w:rsidP="00ED370A">
            <w:pPr>
              <w:widowControl w:val="0"/>
              <w:jc w:val="center"/>
              <w:rPr>
                <w:rFonts w:ascii="GHEA Grapalat" w:hAnsi="GHEA Grapalat"/>
                <w:sz w:val="16"/>
                <w:szCs w:val="16"/>
              </w:rPr>
            </w:pPr>
          </w:p>
        </w:tc>
        <w:tc>
          <w:tcPr>
            <w:tcW w:w="846" w:type="dxa"/>
            <w:vAlign w:val="center"/>
          </w:tcPr>
          <w:p w14:paraId="03A69A7C" w14:textId="3EA5E53A"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29814251" w14:textId="275D26AC"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19675496" w:rsidR="00ED370A" w:rsidRPr="0074421C" w:rsidRDefault="00ED370A" w:rsidP="00ED370A">
            <w:pPr>
              <w:widowControl w:val="0"/>
              <w:jc w:val="center"/>
              <w:rPr>
                <w:rFonts w:ascii="GHEA Grapalat" w:hAnsi="GHEA Grapalat"/>
                <w:sz w:val="16"/>
                <w:szCs w:val="16"/>
              </w:rPr>
            </w:pPr>
            <w:r w:rsidRPr="009E7502">
              <w:rPr>
                <w:rFonts w:ascii="GHEA Grapalat" w:hAnsi="GHEA Grapalat"/>
                <w:sz w:val="16"/>
                <w:szCs w:val="16"/>
              </w:rPr>
              <w:t>с момента вступления договора в силу до 25.</w:t>
            </w:r>
            <w:r w:rsidRPr="00FB1C28">
              <w:rPr>
                <w:rFonts w:ascii="GHEA Grapalat" w:hAnsi="GHEA Grapalat"/>
                <w:sz w:val="16"/>
                <w:szCs w:val="16"/>
              </w:rPr>
              <w:t>12</w:t>
            </w:r>
            <w:r w:rsidRPr="009E7502">
              <w:rPr>
                <w:rFonts w:ascii="GHEA Grapalat" w:hAnsi="GHEA Grapalat"/>
                <w:sz w:val="16"/>
                <w:szCs w:val="16"/>
              </w:rPr>
              <w:t>.202</w:t>
            </w:r>
            <w:r w:rsidRPr="0074421C">
              <w:rPr>
                <w:rFonts w:ascii="GHEA Grapalat" w:hAnsi="GHEA Grapalat"/>
                <w:sz w:val="16"/>
                <w:szCs w:val="16"/>
              </w:rPr>
              <w:t>5</w:t>
            </w:r>
          </w:p>
        </w:tc>
      </w:tr>
      <w:tr w:rsidR="00ED370A" w:rsidRPr="00D071E5" w14:paraId="0129242A" w14:textId="77777777" w:rsidTr="00131C6F">
        <w:trPr>
          <w:trHeight w:val="246"/>
          <w:jc w:val="center"/>
        </w:trPr>
        <w:tc>
          <w:tcPr>
            <w:tcW w:w="777" w:type="dxa"/>
            <w:vAlign w:val="center"/>
          </w:tcPr>
          <w:p w14:paraId="7E6B824F" w14:textId="2665B743" w:rsidR="00ED370A" w:rsidRPr="001A1CC9"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5509722E"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15421100</w:t>
            </w:r>
          </w:p>
        </w:tc>
        <w:tc>
          <w:tcPr>
            <w:tcW w:w="1276" w:type="dxa"/>
            <w:vAlign w:val="center"/>
          </w:tcPr>
          <w:p w14:paraId="43F46D4D" w14:textId="0103D329"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3A3CEAB" w14:textId="6BB0920B"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6F53CA44" w:rsidR="00ED370A" w:rsidRPr="009E7502" w:rsidRDefault="00ED370A" w:rsidP="00ED370A">
            <w:pPr>
              <w:widowControl w:val="0"/>
              <w:jc w:val="center"/>
              <w:rPr>
                <w:rFonts w:ascii="GHEA Grapalat" w:hAnsi="GHEA Grapalat"/>
                <w:sz w:val="16"/>
                <w:szCs w:val="16"/>
              </w:rPr>
            </w:pPr>
          </w:p>
        </w:tc>
        <w:tc>
          <w:tcPr>
            <w:tcW w:w="992" w:type="dxa"/>
            <w:vAlign w:val="center"/>
          </w:tcPr>
          <w:p w14:paraId="5A580F03" w14:textId="56D03777"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223,1</w:t>
            </w:r>
          </w:p>
        </w:tc>
        <w:tc>
          <w:tcPr>
            <w:tcW w:w="855" w:type="dxa"/>
            <w:vAlign w:val="center"/>
          </w:tcPr>
          <w:p w14:paraId="7F44C77E" w14:textId="1CDB1D48" w:rsidR="00ED370A" w:rsidRPr="009E7502" w:rsidRDefault="00ED370A" w:rsidP="00ED370A">
            <w:pPr>
              <w:widowControl w:val="0"/>
              <w:jc w:val="center"/>
              <w:rPr>
                <w:rFonts w:ascii="GHEA Grapalat" w:hAnsi="GHEA Grapalat"/>
                <w:sz w:val="16"/>
                <w:szCs w:val="16"/>
              </w:rPr>
            </w:pPr>
          </w:p>
        </w:tc>
        <w:tc>
          <w:tcPr>
            <w:tcW w:w="846" w:type="dxa"/>
            <w:vAlign w:val="center"/>
          </w:tcPr>
          <w:p w14:paraId="0CA63213" w14:textId="2A7483F2"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5EDBBBC5" w14:textId="3BA164CF"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2EBF6F9A" w14:textId="53B41CF8" w:rsidR="00ED370A" w:rsidRPr="00D071E5"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62928318" w14:textId="77777777" w:rsidTr="00131C6F">
        <w:trPr>
          <w:trHeight w:val="246"/>
          <w:jc w:val="center"/>
        </w:trPr>
        <w:tc>
          <w:tcPr>
            <w:tcW w:w="777" w:type="dxa"/>
            <w:vAlign w:val="center"/>
          </w:tcPr>
          <w:p w14:paraId="3FAA003E" w14:textId="27344B53" w:rsidR="00ED370A" w:rsidRPr="001A1CC9"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2D04E4A7"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15614200</w:t>
            </w:r>
          </w:p>
        </w:tc>
        <w:tc>
          <w:tcPr>
            <w:tcW w:w="1276" w:type="dxa"/>
            <w:vAlign w:val="center"/>
          </w:tcPr>
          <w:p w14:paraId="3BE07F79" w14:textId="112EA5AD"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0F22DBE4" w14:textId="72C24E58"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7C837275" w:rsidR="00ED370A" w:rsidRPr="009E7502" w:rsidRDefault="00ED370A" w:rsidP="00ED370A">
            <w:pPr>
              <w:widowControl w:val="0"/>
              <w:jc w:val="center"/>
              <w:rPr>
                <w:rFonts w:ascii="GHEA Grapalat" w:hAnsi="GHEA Grapalat"/>
                <w:sz w:val="16"/>
                <w:szCs w:val="16"/>
              </w:rPr>
            </w:pPr>
          </w:p>
        </w:tc>
        <w:tc>
          <w:tcPr>
            <w:tcW w:w="992" w:type="dxa"/>
            <w:vAlign w:val="center"/>
          </w:tcPr>
          <w:p w14:paraId="3992BF96" w14:textId="720DFAA0"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322,6</w:t>
            </w:r>
          </w:p>
        </w:tc>
        <w:tc>
          <w:tcPr>
            <w:tcW w:w="855" w:type="dxa"/>
            <w:vAlign w:val="center"/>
          </w:tcPr>
          <w:p w14:paraId="4DCCB109" w14:textId="1CFF1552" w:rsidR="00ED370A" w:rsidRPr="009E7502" w:rsidRDefault="00ED370A" w:rsidP="00ED370A">
            <w:pPr>
              <w:widowControl w:val="0"/>
              <w:jc w:val="center"/>
              <w:rPr>
                <w:rFonts w:ascii="GHEA Grapalat" w:hAnsi="GHEA Grapalat"/>
                <w:sz w:val="16"/>
                <w:szCs w:val="16"/>
              </w:rPr>
            </w:pPr>
          </w:p>
        </w:tc>
        <w:tc>
          <w:tcPr>
            <w:tcW w:w="846" w:type="dxa"/>
            <w:vAlign w:val="center"/>
          </w:tcPr>
          <w:p w14:paraId="40B0946A" w14:textId="5CBDAA94"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513A80CC" w14:textId="39A52840"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4C6BE73A" w14:textId="014D8E2F" w:rsidR="00ED370A" w:rsidRPr="00D071E5"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3C0D3C80" w14:textId="77777777" w:rsidTr="00131C6F">
        <w:trPr>
          <w:trHeight w:val="246"/>
          <w:jc w:val="center"/>
        </w:trPr>
        <w:tc>
          <w:tcPr>
            <w:tcW w:w="777" w:type="dxa"/>
            <w:vAlign w:val="center"/>
          </w:tcPr>
          <w:p w14:paraId="5559F285" w14:textId="1C3A7BA8" w:rsidR="00ED370A" w:rsidRPr="001A1CC9"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257F113B"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3221110</w:t>
            </w:r>
          </w:p>
        </w:tc>
        <w:tc>
          <w:tcPr>
            <w:tcW w:w="1276" w:type="dxa"/>
            <w:vAlign w:val="center"/>
          </w:tcPr>
          <w:p w14:paraId="50E84CAE" w14:textId="45969F90"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7AE8FD7E" w14:textId="1577A7C5"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751CF2C" w14:textId="386D41C3"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59CAF81A" w:rsidR="00ED370A" w:rsidRPr="009E7502" w:rsidRDefault="00ED370A" w:rsidP="00ED370A">
            <w:pPr>
              <w:widowControl w:val="0"/>
              <w:jc w:val="center"/>
              <w:rPr>
                <w:rFonts w:ascii="GHEA Grapalat" w:hAnsi="GHEA Grapalat"/>
                <w:sz w:val="16"/>
                <w:szCs w:val="16"/>
              </w:rPr>
            </w:pPr>
          </w:p>
        </w:tc>
        <w:tc>
          <w:tcPr>
            <w:tcW w:w="992" w:type="dxa"/>
            <w:vAlign w:val="center"/>
          </w:tcPr>
          <w:p w14:paraId="39D786E9" w14:textId="57F6326F"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252,7</w:t>
            </w:r>
          </w:p>
        </w:tc>
        <w:tc>
          <w:tcPr>
            <w:tcW w:w="855" w:type="dxa"/>
            <w:vAlign w:val="center"/>
          </w:tcPr>
          <w:p w14:paraId="1C5F77E2" w14:textId="00E1AD2E" w:rsidR="00ED370A" w:rsidRPr="009E7502" w:rsidRDefault="00ED370A" w:rsidP="00ED370A">
            <w:pPr>
              <w:widowControl w:val="0"/>
              <w:jc w:val="center"/>
              <w:rPr>
                <w:rFonts w:ascii="GHEA Grapalat" w:hAnsi="GHEA Grapalat"/>
                <w:sz w:val="16"/>
                <w:szCs w:val="16"/>
              </w:rPr>
            </w:pPr>
          </w:p>
        </w:tc>
        <w:tc>
          <w:tcPr>
            <w:tcW w:w="846" w:type="dxa"/>
            <w:vAlign w:val="center"/>
          </w:tcPr>
          <w:p w14:paraId="1586C769" w14:textId="59033D95"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6E9CC45C" w14:textId="1005EAEE"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0F25E6A0" w14:textId="1B2520EA" w:rsidR="00ED370A" w:rsidRPr="00D071E5"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4E31D089" w14:textId="77777777" w:rsidTr="00131C6F">
        <w:trPr>
          <w:trHeight w:val="246"/>
          <w:jc w:val="center"/>
        </w:trPr>
        <w:tc>
          <w:tcPr>
            <w:tcW w:w="777" w:type="dxa"/>
            <w:vAlign w:val="center"/>
          </w:tcPr>
          <w:p w14:paraId="453CE7A0" w14:textId="0AA6A0F8" w:rsidR="00ED370A" w:rsidRPr="001A1CC9"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18A9FF73"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15331151</w:t>
            </w:r>
          </w:p>
        </w:tc>
        <w:tc>
          <w:tcPr>
            <w:tcW w:w="1276" w:type="dxa"/>
            <w:vAlign w:val="center"/>
          </w:tcPr>
          <w:p w14:paraId="193E528E" w14:textId="57CBB56D"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0560DA22" w14:textId="0AE9CB36"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5A9CD230" w:rsidR="00ED370A" w:rsidRPr="009E7502" w:rsidRDefault="00ED370A" w:rsidP="00ED370A">
            <w:pPr>
              <w:widowControl w:val="0"/>
              <w:jc w:val="center"/>
              <w:rPr>
                <w:rFonts w:ascii="GHEA Grapalat" w:hAnsi="GHEA Grapalat"/>
                <w:sz w:val="16"/>
                <w:szCs w:val="16"/>
              </w:rPr>
            </w:pPr>
          </w:p>
        </w:tc>
        <w:tc>
          <w:tcPr>
            <w:tcW w:w="992" w:type="dxa"/>
            <w:vAlign w:val="center"/>
          </w:tcPr>
          <w:p w14:paraId="1BBD02CC" w14:textId="76C186EB"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134,4</w:t>
            </w:r>
          </w:p>
        </w:tc>
        <w:tc>
          <w:tcPr>
            <w:tcW w:w="855" w:type="dxa"/>
            <w:vAlign w:val="center"/>
          </w:tcPr>
          <w:p w14:paraId="3D210761" w14:textId="6CBD6EA3" w:rsidR="00ED370A" w:rsidRPr="009E7502" w:rsidRDefault="00ED370A" w:rsidP="00ED370A">
            <w:pPr>
              <w:widowControl w:val="0"/>
              <w:jc w:val="center"/>
              <w:rPr>
                <w:rFonts w:ascii="GHEA Grapalat" w:hAnsi="GHEA Grapalat"/>
                <w:sz w:val="16"/>
                <w:szCs w:val="16"/>
              </w:rPr>
            </w:pPr>
          </w:p>
        </w:tc>
        <w:tc>
          <w:tcPr>
            <w:tcW w:w="846" w:type="dxa"/>
            <w:vAlign w:val="center"/>
          </w:tcPr>
          <w:p w14:paraId="3724E1B7" w14:textId="7983420A"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1CF3FC47" w14:textId="4E127178"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5721FE9E" w14:textId="2B7E88F9" w:rsidR="00ED370A" w:rsidRPr="00D071E5"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2875CC81" w14:textId="77777777" w:rsidTr="00131C6F">
        <w:trPr>
          <w:trHeight w:val="246"/>
          <w:jc w:val="center"/>
        </w:trPr>
        <w:tc>
          <w:tcPr>
            <w:tcW w:w="777" w:type="dxa"/>
            <w:vAlign w:val="center"/>
          </w:tcPr>
          <w:p w14:paraId="44FCB783" w14:textId="357A01C4" w:rsidR="00ED370A" w:rsidRPr="001A1CC9"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098532C0"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3222128</w:t>
            </w:r>
          </w:p>
        </w:tc>
        <w:tc>
          <w:tcPr>
            <w:tcW w:w="1276" w:type="dxa"/>
            <w:vAlign w:val="center"/>
          </w:tcPr>
          <w:p w14:paraId="109E3585" w14:textId="2C5FDB07"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5D38E6C" w14:textId="2954EAB6" w:rsidR="00ED370A" w:rsidRPr="00D071E5" w:rsidRDefault="00ED370A" w:rsidP="00ED370A">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4D3865FC" w:rsidR="00ED370A" w:rsidRPr="009E7502" w:rsidRDefault="00ED370A" w:rsidP="00ED370A">
            <w:pPr>
              <w:widowControl w:val="0"/>
              <w:jc w:val="center"/>
              <w:rPr>
                <w:rFonts w:ascii="GHEA Grapalat" w:hAnsi="GHEA Grapalat"/>
                <w:sz w:val="16"/>
                <w:szCs w:val="16"/>
              </w:rPr>
            </w:pPr>
          </w:p>
        </w:tc>
        <w:tc>
          <w:tcPr>
            <w:tcW w:w="992" w:type="dxa"/>
            <w:vAlign w:val="center"/>
          </w:tcPr>
          <w:p w14:paraId="5A7ED366" w14:textId="39BA00B5"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1344,0</w:t>
            </w:r>
          </w:p>
        </w:tc>
        <w:tc>
          <w:tcPr>
            <w:tcW w:w="855" w:type="dxa"/>
            <w:vAlign w:val="center"/>
          </w:tcPr>
          <w:p w14:paraId="4E80D848" w14:textId="3A4A5482" w:rsidR="00ED370A" w:rsidRPr="009E7502" w:rsidRDefault="00ED370A" w:rsidP="00ED370A">
            <w:pPr>
              <w:widowControl w:val="0"/>
              <w:jc w:val="center"/>
              <w:rPr>
                <w:rFonts w:ascii="GHEA Grapalat" w:hAnsi="GHEA Grapalat"/>
                <w:sz w:val="16"/>
                <w:szCs w:val="16"/>
              </w:rPr>
            </w:pPr>
          </w:p>
        </w:tc>
        <w:tc>
          <w:tcPr>
            <w:tcW w:w="846" w:type="dxa"/>
            <w:vAlign w:val="center"/>
          </w:tcPr>
          <w:p w14:paraId="3FF60F08" w14:textId="23506149"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vAlign w:val="center"/>
          </w:tcPr>
          <w:p w14:paraId="5DAB8DAE" w14:textId="3497ED99"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19673C02" w14:textId="7787BCB1" w:rsidR="00ED370A" w:rsidRPr="00D071E5"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39C25331" w14:textId="77777777" w:rsidTr="00131C6F">
        <w:trPr>
          <w:trHeight w:val="246"/>
          <w:jc w:val="center"/>
        </w:trPr>
        <w:tc>
          <w:tcPr>
            <w:tcW w:w="777" w:type="dxa"/>
            <w:vAlign w:val="center"/>
          </w:tcPr>
          <w:p w14:paraId="37AF753F" w14:textId="24A29478"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3E783B4B"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3221410</w:t>
            </w:r>
          </w:p>
        </w:tc>
        <w:tc>
          <w:tcPr>
            <w:tcW w:w="1276" w:type="dxa"/>
            <w:vAlign w:val="center"/>
          </w:tcPr>
          <w:p w14:paraId="4DB21821" w14:textId="3E742D41"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7C6E69DC" w14:textId="2573C0B5" w:rsidR="00ED370A" w:rsidRPr="009E7502" w:rsidRDefault="00ED370A" w:rsidP="00ED370A">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tcPr>
          <w:p w14:paraId="32E0260B" w14:textId="7A0BD765"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20370E" w14:textId="07AD59A1" w:rsidR="00ED370A" w:rsidRPr="009E7502" w:rsidRDefault="00ED370A" w:rsidP="00ED370A">
            <w:pPr>
              <w:widowControl w:val="0"/>
              <w:jc w:val="center"/>
              <w:rPr>
                <w:rFonts w:ascii="GHEA Grapalat" w:hAnsi="GHEA Grapalat"/>
                <w:sz w:val="16"/>
                <w:szCs w:val="16"/>
              </w:rPr>
            </w:pPr>
          </w:p>
        </w:tc>
        <w:tc>
          <w:tcPr>
            <w:tcW w:w="992" w:type="dxa"/>
            <w:vAlign w:val="center"/>
          </w:tcPr>
          <w:p w14:paraId="5AED03BA" w14:textId="0B729BDC"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779,5</w:t>
            </w:r>
          </w:p>
        </w:tc>
        <w:tc>
          <w:tcPr>
            <w:tcW w:w="855" w:type="dxa"/>
            <w:vAlign w:val="center"/>
          </w:tcPr>
          <w:p w14:paraId="51B4E923" w14:textId="5098D6D1" w:rsidR="00ED370A" w:rsidRPr="009E7502" w:rsidRDefault="00ED370A" w:rsidP="00ED370A">
            <w:pPr>
              <w:widowControl w:val="0"/>
              <w:jc w:val="center"/>
              <w:rPr>
                <w:rFonts w:ascii="GHEA Grapalat" w:hAnsi="GHEA Grapalat"/>
                <w:sz w:val="16"/>
                <w:szCs w:val="16"/>
              </w:rPr>
            </w:pPr>
          </w:p>
        </w:tc>
        <w:tc>
          <w:tcPr>
            <w:tcW w:w="846" w:type="dxa"/>
            <w:vAlign w:val="center"/>
          </w:tcPr>
          <w:p w14:paraId="2460B324" w14:textId="686EE8E1"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2CC5343C" w14:textId="6774ED96"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471B891" w14:textId="28D2BB37"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13670B51" w14:textId="77777777" w:rsidTr="00131C6F">
        <w:trPr>
          <w:trHeight w:val="246"/>
          <w:jc w:val="center"/>
        </w:trPr>
        <w:tc>
          <w:tcPr>
            <w:tcW w:w="777" w:type="dxa"/>
            <w:vAlign w:val="center"/>
          </w:tcPr>
          <w:p w14:paraId="1E32DE96" w14:textId="1D46A510"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5CC7F94C"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3221100</w:t>
            </w:r>
          </w:p>
        </w:tc>
        <w:tc>
          <w:tcPr>
            <w:tcW w:w="1276" w:type="dxa"/>
            <w:vAlign w:val="center"/>
          </w:tcPr>
          <w:p w14:paraId="196BB581" w14:textId="070514B1" w:rsidR="00ED370A" w:rsidRPr="00875F92" w:rsidRDefault="00ED370A" w:rsidP="00ED370A">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E5DC66A" w14:textId="0107D303"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w:t>
            </w:r>
            <w:r w:rsidRPr="009432D0">
              <w:rPr>
                <w:rFonts w:ascii="GHEA Grapalat" w:hAnsi="GHEA Grapalat"/>
                <w:sz w:val="16"/>
                <w:szCs w:val="16"/>
              </w:rPr>
              <w:lastRenderedPageBreak/>
              <w:t>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tcPr>
          <w:p w14:paraId="2E919751" w14:textId="3353362D"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2266CADB" w14:textId="20542A3D" w:rsidR="00ED370A" w:rsidRPr="009E7502" w:rsidRDefault="00ED370A" w:rsidP="00ED370A">
            <w:pPr>
              <w:widowControl w:val="0"/>
              <w:jc w:val="center"/>
              <w:rPr>
                <w:rFonts w:ascii="GHEA Grapalat" w:hAnsi="GHEA Grapalat"/>
                <w:sz w:val="16"/>
                <w:szCs w:val="16"/>
              </w:rPr>
            </w:pPr>
          </w:p>
        </w:tc>
        <w:tc>
          <w:tcPr>
            <w:tcW w:w="992" w:type="dxa"/>
            <w:vAlign w:val="center"/>
          </w:tcPr>
          <w:p w14:paraId="5C80F186" w14:textId="03E405AD"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121,0</w:t>
            </w:r>
          </w:p>
        </w:tc>
        <w:tc>
          <w:tcPr>
            <w:tcW w:w="855" w:type="dxa"/>
            <w:vAlign w:val="center"/>
          </w:tcPr>
          <w:p w14:paraId="59BE83D6" w14:textId="1275F6BB" w:rsidR="00ED370A" w:rsidRPr="009E7502" w:rsidRDefault="00ED370A" w:rsidP="00ED370A">
            <w:pPr>
              <w:widowControl w:val="0"/>
              <w:jc w:val="center"/>
              <w:rPr>
                <w:rFonts w:ascii="GHEA Grapalat" w:hAnsi="GHEA Grapalat"/>
                <w:sz w:val="16"/>
                <w:szCs w:val="16"/>
              </w:rPr>
            </w:pPr>
          </w:p>
        </w:tc>
        <w:tc>
          <w:tcPr>
            <w:tcW w:w="846" w:type="dxa"/>
            <w:vAlign w:val="center"/>
          </w:tcPr>
          <w:p w14:paraId="7CD480A1" w14:textId="6205F9DA"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7F57A329" w14:textId="0BCB878F"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w:t>
            </w:r>
            <w:r w:rsidRPr="008019D3">
              <w:rPr>
                <w:rFonts w:ascii="GHEA Grapalat" w:hAnsi="GHEA Grapalat"/>
                <w:sz w:val="16"/>
                <w:szCs w:val="16"/>
              </w:rPr>
              <w:lastRenderedPageBreak/>
              <w:t>ка</w:t>
            </w:r>
          </w:p>
        </w:tc>
        <w:tc>
          <w:tcPr>
            <w:tcW w:w="1467" w:type="dxa"/>
          </w:tcPr>
          <w:p w14:paraId="601B53B4" w14:textId="39A3D962"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lastRenderedPageBreak/>
              <w:t>с момента вступления договора в силу до 25.12.2025</w:t>
            </w:r>
          </w:p>
        </w:tc>
      </w:tr>
      <w:tr w:rsidR="00ED370A" w:rsidRPr="00D071E5" w14:paraId="3297C30F" w14:textId="77777777" w:rsidTr="00131C6F">
        <w:trPr>
          <w:trHeight w:val="246"/>
          <w:jc w:val="center"/>
        </w:trPr>
        <w:tc>
          <w:tcPr>
            <w:tcW w:w="777" w:type="dxa"/>
            <w:vAlign w:val="center"/>
          </w:tcPr>
          <w:p w14:paraId="32392EB2" w14:textId="0322F3F7"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530A86D2"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15311100</w:t>
            </w:r>
          </w:p>
        </w:tc>
        <w:tc>
          <w:tcPr>
            <w:tcW w:w="1276" w:type="dxa"/>
            <w:vAlign w:val="center"/>
          </w:tcPr>
          <w:p w14:paraId="4D635C3C" w14:textId="07B49357"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722FB2E9" w14:textId="646DB160"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tcPr>
          <w:p w14:paraId="2AEF826B" w14:textId="1A523930"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16AFA65" w14:textId="57E53B34" w:rsidR="00ED370A" w:rsidRPr="009E7502" w:rsidRDefault="00ED370A" w:rsidP="00ED370A">
            <w:pPr>
              <w:widowControl w:val="0"/>
              <w:jc w:val="center"/>
              <w:rPr>
                <w:rFonts w:ascii="GHEA Grapalat" w:hAnsi="GHEA Grapalat"/>
                <w:sz w:val="16"/>
                <w:szCs w:val="16"/>
              </w:rPr>
            </w:pPr>
          </w:p>
        </w:tc>
        <w:tc>
          <w:tcPr>
            <w:tcW w:w="992" w:type="dxa"/>
            <w:vAlign w:val="center"/>
          </w:tcPr>
          <w:p w14:paraId="4014BF05" w14:textId="51FF6CD4"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483,8</w:t>
            </w:r>
          </w:p>
        </w:tc>
        <w:tc>
          <w:tcPr>
            <w:tcW w:w="855" w:type="dxa"/>
            <w:vAlign w:val="center"/>
          </w:tcPr>
          <w:p w14:paraId="76F103D8" w14:textId="52871F80" w:rsidR="00ED370A" w:rsidRPr="009E7502" w:rsidRDefault="00ED370A" w:rsidP="00ED370A">
            <w:pPr>
              <w:widowControl w:val="0"/>
              <w:jc w:val="center"/>
              <w:rPr>
                <w:rFonts w:ascii="GHEA Grapalat" w:hAnsi="GHEA Grapalat"/>
                <w:sz w:val="16"/>
                <w:szCs w:val="16"/>
              </w:rPr>
            </w:pPr>
          </w:p>
        </w:tc>
        <w:tc>
          <w:tcPr>
            <w:tcW w:w="846" w:type="dxa"/>
            <w:vAlign w:val="center"/>
          </w:tcPr>
          <w:p w14:paraId="172D7E4A" w14:textId="64BB1E58"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4752AA6F" w14:textId="1A1C3A4A"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49613E17" w14:textId="2B48FB79"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31B65E41" w14:textId="77777777" w:rsidTr="00131C6F">
        <w:trPr>
          <w:trHeight w:val="246"/>
          <w:jc w:val="center"/>
        </w:trPr>
        <w:tc>
          <w:tcPr>
            <w:tcW w:w="777" w:type="dxa"/>
            <w:vAlign w:val="center"/>
          </w:tcPr>
          <w:p w14:paraId="6E5A1D5A" w14:textId="6C5A1D9E"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03FE1BD5"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15112150</w:t>
            </w:r>
          </w:p>
        </w:tc>
        <w:tc>
          <w:tcPr>
            <w:tcW w:w="1276" w:type="dxa"/>
            <w:vAlign w:val="center"/>
          </w:tcPr>
          <w:p w14:paraId="31269CE4" w14:textId="35853444"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6E642EED" w14:textId="5F3A9464"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tcPr>
          <w:p w14:paraId="1469264C" w14:textId="5F689BEF"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20EEF02D" w14:textId="101D19F4" w:rsidR="00ED370A" w:rsidRPr="009E7502" w:rsidRDefault="00ED370A" w:rsidP="00ED370A">
            <w:pPr>
              <w:widowControl w:val="0"/>
              <w:jc w:val="center"/>
              <w:rPr>
                <w:rFonts w:ascii="GHEA Grapalat" w:hAnsi="GHEA Grapalat"/>
                <w:sz w:val="16"/>
                <w:szCs w:val="16"/>
              </w:rPr>
            </w:pPr>
          </w:p>
        </w:tc>
        <w:tc>
          <w:tcPr>
            <w:tcW w:w="992" w:type="dxa"/>
            <w:vAlign w:val="center"/>
          </w:tcPr>
          <w:p w14:paraId="0980BB87" w14:textId="219A9B2E"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268,8</w:t>
            </w:r>
          </w:p>
        </w:tc>
        <w:tc>
          <w:tcPr>
            <w:tcW w:w="855" w:type="dxa"/>
            <w:vAlign w:val="center"/>
          </w:tcPr>
          <w:p w14:paraId="2AA6E0F8" w14:textId="24D05ADA" w:rsidR="00ED370A" w:rsidRPr="009E7502" w:rsidRDefault="00ED370A" w:rsidP="00ED370A">
            <w:pPr>
              <w:widowControl w:val="0"/>
              <w:jc w:val="center"/>
              <w:rPr>
                <w:rFonts w:ascii="GHEA Grapalat" w:hAnsi="GHEA Grapalat"/>
                <w:sz w:val="16"/>
                <w:szCs w:val="16"/>
              </w:rPr>
            </w:pPr>
          </w:p>
        </w:tc>
        <w:tc>
          <w:tcPr>
            <w:tcW w:w="846" w:type="dxa"/>
            <w:vAlign w:val="center"/>
          </w:tcPr>
          <w:p w14:paraId="5F11430A" w14:textId="73B37412"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3445B245" w14:textId="47F4EB58"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0D4E086" w14:textId="2F3C9D73"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2C91F921" w14:textId="77777777" w:rsidTr="00131C6F">
        <w:trPr>
          <w:trHeight w:val="246"/>
          <w:jc w:val="center"/>
        </w:trPr>
        <w:tc>
          <w:tcPr>
            <w:tcW w:w="777" w:type="dxa"/>
            <w:vAlign w:val="center"/>
          </w:tcPr>
          <w:p w14:paraId="2E15A1E3" w14:textId="2506D270"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7AB982B2"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15811100</w:t>
            </w:r>
          </w:p>
        </w:tc>
        <w:tc>
          <w:tcPr>
            <w:tcW w:w="1276" w:type="dxa"/>
            <w:vAlign w:val="center"/>
          </w:tcPr>
          <w:p w14:paraId="36308DE8" w14:textId="09F8FD92"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20A578FE" w14:textId="07304A0C"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w:t>
            </w:r>
            <w:r w:rsidRPr="009432D0">
              <w:rPr>
                <w:rFonts w:ascii="GHEA Grapalat" w:hAnsi="GHEA Grapalat"/>
                <w:sz w:val="16"/>
                <w:szCs w:val="16"/>
              </w:rPr>
              <w:lastRenderedPageBreak/>
              <w:t>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tcPr>
          <w:p w14:paraId="071F6C3D" w14:textId="4B331430"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5B8809F8" w14:textId="477953DF" w:rsidR="00ED370A" w:rsidRPr="009E7502" w:rsidRDefault="00ED370A" w:rsidP="00ED370A">
            <w:pPr>
              <w:widowControl w:val="0"/>
              <w:jc w:val="center"/>
              <w:rPr>
                <w:rFonts w:ascii="GHEA Grapalat" w:hAnsi="GHEA Grapalat"/>
                <w:sz w:val="16"/>
                <w:szCs w:val="16"/>
              </w:rPr>
            </w:pPr>
          </w:p>
        </w:tc>
        <w:tc>
          <w:tcPr>
            <w:tcW w:w="992" w:type="dxa"/>
            <w:vAlign w:val="center"/>
          </w:tcPr>
          <w:p w14:paraId="0CF35693" w14:textId="0AED308E"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2016,0</w:t>
            </w:r>
          </w:p>
        </w:tc>
        <w:tc>
          <w:tcPr>
            <w:tcW w:w="855" w:type="dxa"/>
            <w:vAlign w:val="center"/>
          </w:tcPr>
          <w:p w14:paraId="6E4CF2F5" w14:textId="683A1F81" w:rsidR="00ED370A" w:rsidRPr="009E7502" w:rsidRDefault="00ED370A" w:rsidP="00ED370A">
            <w:pPr>
              <w:widowControl w:val="0"/>
              <w:jc w:val="center"/>
              <w:rPr>
                <w:rFonts w:ascii="GHEA Grapalat" w:hAnsi="GHEA Grapalat"/>
                <w:sz w:val="16"/>
                <w:szCs w:val="16"/>
              </w:rPr>
            </w:pPr>
          </w:p>
        </w:tc>
        <w:tc>
          <w:tcPr>
            <w:tcW w:w="846" w:type="dxa"/>
            <w:vAlign w:val="center"/>
          </w:tcPr>
          <w:p w14:paraId="19118BA1" w14:textId="20D3B6D0"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5126653F" w14:textId="19F56D3B"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4906FFD9" w14:textId="63A81C7A"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6ABA3CCB" w14:textId="77777777" w:rsidTr="00131C6F">
        <w:trPr>
          <w:trHeight w:val="246"/>
          <w:jc w:val="center"/>
        </w:trPr>
        <w:tc>
          <w:tcPr>
            <w:tcW w:w="777" w:type="dxa"/>
            <w:vAlign w:val="center"/>
          </w:tcPr>
          <w:p w14:paraId="26B90E04" w14:textId="20FA4F63"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2711CED1"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15616000</w:t>
            </w:r>
          </w:p>
        </w:tc>
        <w:tc>
          <w:tcPr>
            <w:tcW w:w="1276" w:type="dxa"/>
            <w:vAlign w:val="center"/>
          </w:tcPr>
          <w:p w14:paraId="62538618" w14:textId="0715BAC0"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C60F364" w14:textId="15C91815"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6E6626C1" w14:textId="019A52A7"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FE9BBBD" w14:textId="14936EA0" w:rsidR="00ED370A" w:rsidRPr="009E7502" w:rsidRDefault="00ED370A" w:rsidP="00ED370A">
            <w:pPr>
              <w:widowControl w:val="0"/>
              <w:jc w:val="center"/>
              <w:rPr>
                <w:rFonts w:ascii="GHEA Grapalat" w:hAnsi="GHEA Grapalat"/>
                <w:sz w:val="16"/>
                <w:szCs w:val="16"/>
              </w:rPr>
            </w:pPr>
          </w:p>
        </w:tc>
        <w:tc>
          <w:tcPr>
            <w:tcW w:w="992" w:type="dxa"/>
            <w:vAlign w:val="center"/>
          </w:tcPr>
          <w:p w14:paraId="24D424CB" w14:textId="017F600F"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268,8</w:t>
            </w:r>
          </w:p>
        </w:tc>
        <w:tc>
          <w:tcPr>
            <w:tcW w:w="855" w:type="dxa"/>
            <w:vAlign w:val="center"/>
          </w:tcPr>
          <w:p w14:paraId="79943F22" w14:textId="18D78E8D" w:rsidR="00ED370A" w:rsidRPr="009E7502" w:rsidRDefault="00ED370A" w:rsidP="00ED370A">
            <w:pPr>
              <w:widowControl w:val="0"/>
              <w:jc w:val="center"/>
              <w:rPr>
                <w:rFonts w:ascii="GHEA Grapalat" w:hAnsi="GHEA Grapalat"/>
                <w:sz w:val="16"/>
                <w:szCs w:val="16"/>
              </w:rPr>
            </w:pPr>
          </w:p>
        </w:tc>
        <w:tc>
          <w:tcPr>
            <w:tcW w:w="846" w:type="dxa"/>
            <w:vAlign w:val="center"/>
          </w:tcPr>
          <w:p w14:paraId="4746EED1" w14:textId="5D0EBF04"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07449E52" w14:textId="776C373D"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6E7A73D2" w14:textId="56938FFC"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2E633A9C" w14:textId="77777777" w:rsidTr="00131C6F">
        <w:trPr>
          <w:trHeight w:val="246"/>
          <w:jc w:val="center"/>
        </w:trPr>
        <w:tc>
          <w:tcPr>
            <w:tcW w:w="777" w:type="dxa"/>
            <w:vAlign w:val="center"/>
          </w:tcPr>
          <w:p w14:paraId="5632D8A2" w14:textId="2CEDA59C"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093BD553"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3142510</w:t>
            </w:r>
          </w:p>
        </w:tc>
        <w:tc>
          <w:tcPr>
            <w:tcW w:w="1276" w:type="dxa"/>
            <w:vAlign w:val="center"/>
          </w:tcPr>
          <w:p w14:paraId="5A1AEC39" w14:textId="67AA03CE"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475BFFAC" w14:textId="77777777" w:rsidR="00ED370A" w:rsidRPr="009432D0" w:rsidRDefault="00ED370A" w:rsidP="00ED370A">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2F6C53E2"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629BFDCB" w14:textId="186182A6"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564315C" w14:textId="7707B714" w:rsidR="00ED370A" w:rsidRPr="009E7502" w:rsidRDefault="00ED370A" w:rsidP="00ED370A">
            <w:pPr>
              <w:widowControl w:val="0"/>
              <w:jc w:val="center"/>
              <w:rPr>
                <w:rFonts w:ascii="GHEA Grapalat" w:hAnsi="GHEA Grapalat"/>
                <w:sz w:val="16"/>
                <w:szCs w:val="16"/>
              </w:rPr>
            </w:pPr>
          </w:p>
        </w:tc>
        <w:tc>
          <w:tcPr>
            <w:tcW w:w="992" w:type="dxa"/>
            <w:vAlign w:val="center"/>
          </w:tcPr>
          <w:p w14:paraId="3FC65D61" w14:textId="7E10A3E8"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5376,0</w:t>
            </w:r>
          </w:p>
        </w:tc>
        <w:tc>
          <w:tcPr>
            <w:tcW w:w="855" w:type="dxa"/>
            <w:vAlign w:val="center"/>
          </w:tcPr>
          <w:p w14:paraId="37F92C9A" w14:textId="20848646" w:rsidR="00ED370A" w:rsidRPr="009E7502" w:rsidRDefault="00ED370A" w:rsidP="00ED370A">
            <w:pPr>
              <w:widowControl w:val="0"/>
              <w:jc w:val="center"/>
              <w:rPr>
                <w:rFonts w:ascii="GHEA Grapalat" w:hAnsi="GHEA Grapalat"/>
                <w:sz w:val="16"/>
                <w:szCs w:val="16"/>
              </w:rPr>
            </w:pPr>
          </w:p>
        </w:tc>
        <w:tc>
          <w:tcPr>
            <w:tcW w:w="846" w:type="dxa"/>
            <w:vAlign w:val="center"/>
          </w:tcPr>
          <w:p w14:paraId="6D30EC08" w14:textId="6480F773"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08DBD1D1" w14:textId="0D9011F4"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40CE968" w14:textId="1CA80737"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63F9A650" w14:textId="77777777" w:rsidTr="00131C6F">
        <w:trPr>
          <w:trHeight w:val="246"/>
          <w:jc w:val="center"/>
        </w:trPr>
        <w:tc>
          <w:tcPr>
            <w:tcW w:w="777" w:type="dxa"/>
            <w:vAlign w:val="center"/>
          </w:tcPr>
          <w:p w14:paraId="426F1EAB" w14:textId="2CC2ECF6"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0449B676"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15851100</w:t>
            </w:r>
          </w:p>
        </w:tc>
        <w:tc>
          <w:tcPr>
            <w:tcW w:w="1276" w:type="dxa"/>
            <w:vAlign w:val="center"/>
          </w:tcPr>
          <w:p w14:paraId="3FD17135" w14:textId="0060EE8D"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69DADC3E" w14:textId="77777777" w:rsidR="00ED370A" w:rsidRPr="009432D0" w:rsidRDefault="00ED370A" w:rsidP="00ED370A">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ED370A" w:rsidRPr="003E1950" w:rsidRDefault="00ED370A" w:rsidP="00ED370A">
            <w:pPr>
              <w:widowControl w:val="0"/>
              <w:jc w:val="center"/>
              <w:rPr>
                <w:rFonts w:ascii="GHEA Grapalat" w:hAnsi="GHEA Grapalat"/>
                <w:sz w:val="16"/>
                <w:szCs w:val="16"/>
              </w:rPr>
            </w:pPr>
          </w:p>
        </w:tc>
        <w:tc>
          <w:tcPr>
            <w:tcW w:w="851" w:type="dxa"/>
          </w:tcPr>
          <w:p w14:paraId="510BE09B" w14:textId="6FDDD3B3"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FB4774B" w14:textId="7E077AFD" w:rsidR="00ED370A" w:rsidRPr="009E7502" w:rsidRDefault="00ED370A" w:rsidP="00ED370A">
            <w:pPr>
              <w:widowControl w:val="0"/>
              <w:jc w:val="center"/>
              <w:rPr>
                <w:rFonts w:ascii="GHEA Grapalat" w:hAnsi="GHEA Grapalat"/>
                <w:sz w:val="16"/>
                <w:szCs w:val="16"/>
              </w:rPr>
            </w:pPr>
          </w:p>
        </w:tc>
        <w:tc>
          <w:tcPr>
            <w:tcW w:w="992" w:type="dxa"/>
            <w:vAlign w:val="center"/>
          </w:tcPr>
          <w:p w14:paraId="5951620B" w14:textId="7164B800"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268,8</w:t>
            </w:r>
          </w:p>
        </w:tc>
        <w:tc>
          <w:tcPr>
            <w:tcW w:w="855" w:type="dxa"/>
            <w:vAlign w:val="center"/>
          </w:tcPr>
          <w:p w14:paraId="222B2C1F" w14:textId="171FF71C" w:rsidR="00ED370A" w:rsidRPr="009E7502" w:rsidRDefault="00ED370A" w:rsidP="00ED370A">
            <w:pPr>
              <w:widowControl w:val="0"/>
              <w:jc w:val="center"/>
              <w:rPr>
                <w:rFonts w:ascii="GHEA Grapalat" w:hAnsi="GHEA Grapalat"/>
                <w:sz w:val="16"/>
                <w:szCs w:val="16"/>
              </w:rPr>
            </w:pPr>
          </w:p>
        </w:tc>
        <w:tc>
          <w:tcPr>
            <w:tcW w:w="846" w:type="dxa"/>
            <w:vAlign w:val="center"/>
          </w:tcPr>
          <w:p w14:paraId="6D4858DB" w14:textId="55B304B9"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0B85C139" w14:textId="6B0D7B9B"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5525E55" w14:textId="55980F28"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143695C5" w14:textId="77777777" w:rsidTr="00131C6F">
        <w:trPr>
          <w:trHeight w:val="246"/>
          <w:jc w:val="center"/>
        </w:trPr>
        <w:tc>
          <w:tcPr>
            <w:tcW w:w="777" w:type="dxa"/>
            <w:vAlign w:val="center"/>
          </w:tcPr>
          <w:p w14:paraId="05218996" w14:textId="7C314578"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08302133"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15331154</w:t>
            </w:r>
          </w:p>
        </w:tc>
        <w:tc>
          <w:tcPr>
            <w:tcW w:w="1276" w:type="dxa"/>
            <w:vAlign w:val="center"/>
          </w:tcPr>
          <w:p w14:paraId="32DB6657" w14:textId="21AC3C3D"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4D21BB96" w14:textId="122DA109"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w:t>
            </w:r>
            <w:r w:rsidRPr="009432D0">
              <w:rPr>
                <w:rFonts w:ascii="GHEA Grapalat" w:hAnsi="GHEA Grapalat"/>
                <w:sz w:val="16"/>
                <w:szCs w:val="16"/>
              </w:rPr>
              <w:lastRenderedPageBreak/>
              <w:t>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tcPr>
          <w:p w14:paraId="22264BBA" w14:textId="2C0F649D"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3233D711" w14:textId="00063E84" w:rsidR="00ED370A" w:rsidRPr="009E7502" w:rsidRDefault="00ED370A" w:rsidP="00ED370A">
            <w:pPr>
              <w:widowControl w:val="0"/>
              <w:jc w:val="center"/>
              <w:rPr>
                <w:rFonts w:ascii="GHEA Grapalat" w:hAnsi="GHEA Grapalat"/>
                <w:sz w:val="16"/>
                <w:szCs w:val="16"/>
              </w:rPr>
            </w:pPr>
          </w:p>
        </w:tc>
        <w:tc>
          <w:tcPr>
            <w:tcW w:w="992" w:type="dxa"/>
            <w:vAlign w:val="center"/>
          </w:tcPr>
          <w:p w14:paraId="09CE7F5F" w14:textId="05029F60"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134,4</w:t>
            </w:r>
          </w:p>
        </w:tc>
        <w:tc>
          <w:tcPr>
            <w:tcW w:w="855" w:type="dxa"/>
            <w:vAlign w:val="center"/>
          </w:tcPr>
          <w:p w14:paraId="51F90AF8" w14:textId="4057B22E" w:rsidR="00ED370A" w:rsidRPr="009E7502" w:rsidRDefault="00ED370A" w:rsidP="00ED370A">
            <w:pPr>
              <w:widowControl w:val="0"/>
              <w:jc w:val="center"/>
              <w:rPr>
                <w:rFonts w:ascii="GHEA Grapalat" w:hAnsi="GHEA Grapalat"/>
                <w:sz w:val="16"/>
                <w:szCs w:val="16"/>
              </w:rPr>
            </w:pPr>
          </w:p>
        </w:tc>
        <w:tc>
          <w:tcPr>
            <w:tcW w:w="846" w:type="dxa"/>
            <w:vAlign w:val="center"/>
          </w:tcPr>
          <w:p w14:paraId="5A26B36B" w14:textId="7064CEE8"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19BDFC38" w14:textId="7F4BCB76"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881BCD9" w14:textId="64B6D5FA"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32A0467C" w14:textId="77777777" w:rsidTr="00131C6F">
        <w:trPr>
          <w:trHeight w:val="246"/>
          <w:jc w:val="center"/>
        </w:trPr>
        <w:tc>
          <w:tcPr>
            <w:tcW w:w="777" w:type="dxa"/>
            <w:vAlign w:val="center"/>
          </w:tcPr>
          <w:p w14:paraId="5766D1B2" w14:textId="6B8E2872"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0CCD0BD9"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15331153</w:t>
            </w:r>
          </w:p>
        </w:tc>
        <w:tc>
          <w:tcPr>
            <w:tcW w:w="1276" w:type="dxa"/>
            <w:vAlign w:val="center"/>
          </w:tcPr>
          <w:p w14:paraId="4D868C1D" w14:textId="678FBFA9"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24A9B75A" w14:textId="1BB8FF2C"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1DEBC313" w14:textId="6593B087"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8A77F66" w14:textId="0A98F226" w:rsidR="00ED370A" w:rsidRPr="009E7502" w:rsidRDefault="00ED370A" w:rsidP="00ED370A">
            <w:pPr>
              <w:widowControl w:val="0"/>
              <w:jc w:val="center"/>
              <w:rPr>
                <w:rFonts w:ascii="GHEA Grapalat" w:hAnsi="GHEA Grapalat"/>
                <w:sz w:val="16"/>
                <w:szCs w:val="16"/>
              </w:rPr>
            </w:pPr>
          </w:p>
        </w:tc>
        <w:tc>
          <w:tcPr>
            <w:tcW w:w="992" w:type="dxa"/>
            <w:vAlign w:val="center"/>
          </w:tcPr>
          <w:p w14:paraId="4CCF618B" w14:textId="7609617F"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134,4</w:t>
            </w:r>
          </w:p>
        </w:tc>
        <w:tc>
          <w:tcPr>
            <w:tcW w:w="855" w:type="dxa"/>
            <w:vAlign w:val="center"/>
          </w:tcPr>
          <w:p w14:paraId="4ADDE424" w14:textId="7F5B73B6" w:rsidR="00ED370A" w:rsidRPr="009E7502" w:rsidRDefault="00ED370A" w:rsidP="00ED370A">
            <w:pPr>
              <w:widowControl w:val="0"/>
              <w:jc w:val="center"/>
              <w:rPr>
                <w:rFonts w:ascii="GHEA Grapalat" w:hAnsi="GHEA Grapalat"/>
                <w:sz w:val="16"/>
                <w:szCs w:val="16"/>
              </w:rPr>
            </w:pPr>
          </w:p>
        </w:tc>
        <w:tc>
          <w:tcPr>
            <w:tcW w:w="846" w:type="dxa"/>
            <w:vAlign w:val="center"/>
          </w:tcPr>
          <w:p w14:paraId="3D862054" w14:textId="6BB707DE"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5D931BE4" w14:textId="19C96C46"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6FA1F0D0" w14:textId="6FCA9EAA"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6CDB37B9" w14:textId="77777777" w:rsidTr="00131C6F">
        <w:trPr>
          <w:trHeight w:val="246"/>
          <w:jc w:val="center"/>
        </w:trPr>
        <w:tc>
          <w:tcPr>
            <w:tcW w:w="777" w:type="dxa"/>
            <w:vAlign w:val="center"/>
          </w:tcPr>
          <w:p w14:paraId="6758BF62" w14:textId="1645EEEB"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5420A14D"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15541200</w:t>
            </w:r>
          </w:p>
        </w:tc>
        <w:tc>
          <w:tcPr>
            <w:tcW w:w="1276" w:type="dxa"/>
            <w:vAlign w:val="center"/>
          </w:tcPr>
          <w:p w14:paraId="380DFB3A" w14:textId="10B893E9"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3FBC4653" w14:textId="67A37817"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tcPr>
          <w:p w14:paraId="34E2B286" w14:textId="6DE80E8C"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7E78662" w14:textId="288E4505" w:rsidR="00ED370A" w:rsidRPr="009E7502" w:rsidRDefault="00ED370A" w:rsidP="00ED370A">
            <w:pPr>
              <w:widowControl w:val="0"/>
              <w:jc w:val="center"/>
              <w:rPr>
                <w:rFonts w:ascii="GHEA Grapalat" w:hAnsi="GHEA Grapalat"/>
                <w:sz w:val="16"/>
                <w:szCs w:val="16"/>
              </w:rPr>
            </w:pPr>
          </w:p>
        </w:tc>
        <w:tc>
          <w:tcPr>
            <w:tcW w:w="992" w:type="dxa"/>
            <w:vAlign w:val="center"/>
          </w:tcPr>
          <w:p w14:paraId="081B574A" w14:textId="3000CB1D"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241,9</w:t>
            </w:r>
          </w:p>
        </w:tc>
        <w:tc>
          <w:tcPr>
            <w:tcW w:w="855" w:type="dxa"/>
            <w:vAlign w:val="center"/>
          </w:tcPr>
          <w:p w14:paraId="1BF064C3" w14:textId="7273079F" w:rsidR="00ED370A" w:rsidRPr="009E7502" w:rsidRDefault="00ED370A" w:rsidP="00ED370A">
            <w:pPr>
              <w:widowControl w:val="0"/>
              <w:jc w:val="center"/>
              <w:rPr>
                <w:rFonts w:ascii="GHEA Grapalat" w:hAnsi="GHEA Grapalat"/>
                <w:sz w:val="16"/>
                <w:szCs w:val="16"/>
              </w:rPr>
            </w:pPr>
          </w:p>
        </w:tc>
        <w:tc>
          <w:tcPr>
            <w:tcW w:w="846" w:type="dxa"/>
            <w:vAlign w:val="center"/>
          </w:tcPr>
          <w:p w14:paraId="70564D20" w14:textId="40C38041"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39D9BEFC" w14:textId="5F4B7D63"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18094D9" w14:textId="6C25BA63"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D071E5" w14:paraId="6602CE8C" w14:textId="77777777" w:rsidTr="00131C6F">
        <w:trPr>
          <w:trHeight w:val="246"/>
          <w:jc w:val="center"/>
        </w:trPr>
        <w:tc>
          <w:tcPr>
            <w:tcW w:w="777" w:type="dxa"/>
            <w:vAlign w:val="center"/>
          </w:tcPr>
          <w:p w14:paraId="20254629" w14:textId="478A9B08"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56C20B63"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15551600</w:t>
            </w:r>
          </w:p>
        </w:tc>
        <w:tc>
          <w:tcPr>
            <w:tcW w:w="1276" w:type="dxa"/>
            <w:vAlign w:val="center"/>
          </w:tcPr>
          <w:p w14:paraId="3CEF0E67" w14:textId="140EF922" w:rsidR="00ED370A" w:rsidRPr="00875F92" w:rsidRDefault="00ED370A" w:rsidP="00ED370A">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6E01BB3C" w14:textId="73D15178"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tcPr>
          <w:p w14:paraId="5378CBE1" w14:textId="7A82F316"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3263E8" w14:textId="74FA8E33" w:rsidR="00ED370A" w:rsidRPr="009E7502" w:rsidRDefault="00ED370A" w:rsidP="00ED370A">
            <w:pPr>
              <w:widowControl w:val="0"/>
              <w:jc w:val="center"/>
              <w:rPr>
                <w:rFonts w:ascii="GHEA Grapalat" w:hAnsi="GHEA Grapalat"/>
                <w:sz w:val="16"/>
                <w:szCs w:val="16"/>
              </w:rPr>
            </w:pPr>
          </w:p>
        </w:tc>
        <w:tc>
          <w:tcPr>
            <w:tcW w:w="992" w:type="dxa"/>
            <w:vAlign w:val="center"/>
          </w:tcPr>
          <w:p w14:paraId="142FAE13" w14:textId="39646020"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161,3</w:t>
            </w:r>
          </w:p>
        </w:tc>
        <w:tc>
          <w:tcPr>
            <w:tcW w:w="855" w:type="dxa"/>
            <w:vAlign w:val="center"/>
          </w:tcPr>
          <w:p w14:paraId="0435CCDF" w14:textId="41F85E5D" w:rsidR="00ED370A" w:rsidRPr="009E7502" w:rsidRDefault="00ED370A" w:rsidP="00ED370A">
            <w:pPr>
              <w:widowControl w:val="0"/>
              <w:jc w:val="center"/>
              <w:rPr>
                <w:rFonts w:ascii="GHEA Grapalat" w:hAnsi="GHEA Grapalat"/>
                <w:sz w:val="16"/>
                <w:szCs w:val="16"/>
              </w:rPr>
            </w:pPr>
          </w:p>
        </w:tc>
        <w:tc>
          <w:tcPr>
            <w:tcW w:w="846" w:type="dxa"/>
            <w:vAlign w:val="center"/>
          </w:tcPr>
          <w:p w14:paraId="1F0142CF" w14:textId="7E269301"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0E6CB0BB" w14:textId="6E163580"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AC4ABE1" w14:textId="20272878"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r w:rsidR="00ED370A" w:rsidRPr="009E7502" w14:paraId="45ACA177" w14:textId="77777777" w:rsidTr="00131C6F">
        <w:trPr>
          <w:trHeight w:val="246"/>
          <w:jc w:val="center"/>
        </w:trPr>
        <w:tc>
          <w:tcPr>
            <w:tcW w:w="777" w:type="dxa"/>
            <w:vAlign w:val="center"/>
          </w:tcPr>
          <w:p w14:paraId="6B0459AE" w14:textId="28DBB0BE" w:rsidR="00ED370A" w:rsidRPr="009E7502" w:rsidRDefault="00ED370A" w:rsidP="00ED370A">
            <w:pPr>
              <w:widowControl w:val="0"/>
              <w:jc w:val="center"/>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269F72A6" w:rsidR="00ED370A" w:rsidRPr="00ED370A" w:rsidRDefault="00ED370A" w:rsidP="00ED370A">
            <w:pPr>
              <w:widowControl w:val="0"/>
              <w:jc w:val="center"/>
              <w:rPr>
                <w:rFonts w:ascii="GHEA Grapalat" w:hAnsi="GHEA Grapalat"/>
                <w:sz w:val="18"/>
                <w:szCs w:val="18"/>
              </w:rPr>
            </w:pPr>
            <w:r w:rsidRPr="00ED370A">
              <w:rPr>
                <w:rFonts w:ascii="GHEA Grapalat" w:hAnsi="GHEA Grapalat" w:cs="Calibri"/>
                <w:sz w:val="18"/>
                <w:szCs w:val="18"/>
              </w:rPr>
              <w:t>15333100</w:t>
            </w:r>
          </w:p>
        </w:tc>
        <w:tc>
          <w:tcPr>
            <w:tcW w:w="1276" w:type="dxa"/>
            <w:vAlign w:val="center"/>
          </w:tcPr>
          <w:p w14:paraId="634EB528" w14:textId="10E1C4E9" w:rsidR="00ED370A" w:rsidRPr="00875F92" w:rsidRDefault="00ED370A" w:rsidP="00ED370A">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1134" w:type="dxa"/>
            <w:vAlign w:val="center"/>
          </w:tcPr>
          <w:p w14:paraId="5D88AA14" w14:textId="77777777" w:rsidR="00ED370A" w:rsidRPr="00D071E5" w:rsidRDefault="00ED370A" w:rsidP="00ED370A">
            <w:pPr>
              <w:widowControl w:val="0"/>
              <w:jc w:val="center"/>
              <w:rPr>
                <w:rFonts w:ascii="GHEA Grapalat" w:hAnsi="GHEA Grapalat"/>
                <w:sz w:val="16"/>
                <w:szCs w:val="16"/>
              </w:rPr>
            </w:pPr>
          </w:p>
        </w:tc>
        <w:tc>
          <w:tcPr>
            <w:tcW w:w="3827" w:type="dxa"/>
            <w:vAlign w:val="center"/>
          </w:tcPr>
          <w:p w14:paraId="5EF1A658" w14:textId="744D3D71" w:rsidR="00ED370A" w:rsidRPr="003E1950" w:rsidRDefault="00ED370A" w:rsidP="00ED370A">
            <w:pPr>
              <w:widowControl w:val="0"/>
              <w:jc w:val="center"/>
              <w:rPr>
                <w:rFonts w:ascii="GHEA Grapalat" w:hAnsi="GHEA Grapalat"/>
                <w:sz w:val="16"/>
                <w:szCs w:val="16"/>
              </w:rPr>
            </w:pPr>
            <w:r w:rsidRPr="009432D0">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77875914" w14:textId="0CB4984B" w:rsidR="00ED370A" w:rsidRPr="009E7502" w:rsidRDefault="00ED370A" w:rsidP="00ED370A">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E714FAD" w14:textId="4B2E29CC" w:rsidR="00ED370A" w:rsidRPr="009E7502" w:rsidRDefault="00ED370A" w:rsidP="00ED370A">
            <w:pPr>
              <w:widowControl w:val="0"/>
              <w:jc w:val="center"/>
              <w:rPr>
                <w:rFonts w:ascii="GHEA Grapalat" w:hAnsi="GHEA Grapalat"/>
                <w:sz w:val="16"/>
                <w:szCs w:val="16"/>
              </w:rPr>
            </w:pPr>
          </w:p>
        </w:tc>
        <w:tc>
          <w:tcPr>
            <w:tcW w:w="992" w:type="dxa"/>
            <w:vAlign w:val="center"/>
          </w:tcPr>
          <w:p w14:paraId="7C0A599D" w14:textId="589864B4" w:rsidR="00ED370A" w:rsidRPr="00402152" w:rsidRDefault="00ED370A" w:rsidP="00ED370A">
            <w:pPr>
              <w:widowControl w:val="0"/>
              <w:jc w:val="center"/>
              <w:rPr>
                <w:rFonts w:ascii="GHEA Grapalat" w:hAnsi="GHEA Grapalat"/>
                <w:sz w:val="16"/>
                <w:szCs w:val="16"/>
              </w:rPr>
            </w:pPr>
            <w:r w:rsidRPr="00FB1C28">
              <w:rPr>
                <w:rFonts w:ascii="GHEA Grapalat" w:hAnsi="GHEA Grapalat"/>
                <w:sz w:val="16"/>
                <w:szCs w:val="16"/>
              </w:rPr>
              <w:t>32,3</w:t>
            </w:r>
          </w:p>
        </w:tc>
        <w:tc>
          <w:tcPr>
            <w:tcW w:w="855" w:type="dxa"/>
            <w:vAlign w:val="center"/>
          </w:tcPr>
          <w:p w14:paraId="341CDDF6" w14:textId="7048FC82" w:rsidR="00ED370A" w:rsidRPr="009E7502" w:rsidRDefault="00ED370A" w:rsidP="00ED370A">
            <w:pPr>
              <w:widowControl w:val="0"/>
              <w:jc w:val="center"/>
              <w:rPr>
                <w:rFonts w:ascii="GHEA Grapalat" w:hAnsi="GHEA Grapalat"/>
                <w:sz w:val="16"/>
                <w:szCs w:val="16"/>
              </w:rPr>
            </w:pPr>
          </w:p>
        </w:tc>
        <w:tc>
          <w:tcPr>
            <w:tcW w:w="846" w:type="dxa"/>
            <w:vAlign w:val="center"/>
          </w:tcPr>
          <w:p w14:paraId="527BFF02" w14:textId="15BFAC77" w:rsidR="00ED370A" w:rsidRPr="00DE2E5D" w:rsidRDefault="00ED370A" w:rsidP="00ED370A">
            <w:pPr>
              <w:widowControl w:val="0"/>
              <w:jc w:val="center"/>
              <w:rPr>
                <w:rFonts w:ascii="GHEA Grapalat" w:hAnsi="GHEA Grapalat"/>
                <w:sz w:val="18"/>
                <w:szCs w:val="18"/>
              </w:rPr>
            </w:pPr>
            <w:r w:rsidRPr="00DE2E5D">
              <w:rPr>
                <w:sz w:val="18"/>
                <w:szCs w:val="18"/>
              </w:rPr>
              <w:t>Нарекацу ул., 79 дом</w:t>
            </w:r>
          </w:p>
        </w:tc>
        <w:tc>
          <w:tcPr>
            <w:tcW w:w="801" w:type="dxa"/>
          </w:tcPr>
          <w:p w14:paraId="79F2C4FE" w14:textId="650F56F9" w:rsidR="00ED370A" w:rsidRPr="009E7502" w:rsidRDefault="00ED370A" w:rsidP="00ED370A">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17C393C" w14:textId="0788C4C2" w:rsidR="00ED370A" w:rsidRPr="009E7502" w:rsidRDefault="00ED370A" w:rsidP="00ED370A">
            <w:pPr>
              <w:widowControl w:val="0"/>
              <w:jc w:val="center"/>
              <w:rPr>
                <w:rFonts w:ascii="GHEA Grapalat" w:hAnsi="GHEA Grapalat"/>
                <w:sz w:val="16"/>
                <w:szCs w:val="16"/>
              </w:rPr>
            </w:pPr>
            <w:r w:rsidRPr="0040339A">
              <w:rPr>
                <w:rFonts w:ascii="GHEA Grapalat" w:hAnsi="GHEA Grapalat"/>
                <w:sz w:val="16"/>
                <w:szCs w:val="16"/>
              </w:rPr>
              <w:t>с момента вступления договора в силу до 25.12.2025</w:t>
            </w:r>
          </w:p>
        </w:tc>
      </w:tr>
    </w:tbl>
    <w:p w14:paraId="739AAB19" w14:textId="77777777" w:rsidR="00ED370A" w:rsidRPr="000A5C3D" w:rsidRDefault="00ED370A" w:rsidP="00ED370A">
      <w:pPr>
        <w:widowControl w:val="0"/>
        <w:jc w:val="both"/>
        <w:rPr>
          <w:rFonts w:ascii="GHEA Grapalat" w:hAnsi="GHEA Grapalat"/>
          <w:color w:val="FF0000"/>
          <w:sz w:val="16"/>
          <w:szCs w:val="16"/>
        </w:rPr>
      </w:pPr>
      <w:r w:rsidRPr="000A5C3D">
        <w:rPr>
          <w:rFonts w:ascii="GHEA Grapalat" w:hAnsi="GHEA Grapalat"/>
          <w:color w:val="FF0000"/>
          <w:sz w:val="16"/>
          <w:szCs w:val="16"/>
        </w:rPr>
        <w:t>Безопасность, упаковка и маркировка.</w:t>
      </w:r>
    </w:p>
    <w:p w14:paraId="0FA2C44A"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7250F511"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sz w:val="16"/>
          <w:szCs w:val="16"/>
        </w:rPr>
        <w:lastRenderedPageBreak/>
        <w:t>• Соблюдение «Пищевых продуктов в части их маркировки» (ТС 022/2011), утвержденного Решением Комиссии Таможенного союза от 9 декабря 2011 г. № 881</w:t>
      </w:r>
    </w:p>
    <w:p w14:paraId="26D67122"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0BBEE4D2"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355CF9FF"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color w:val="FF0000"/>
          <w:sz w:val="16"/>
          <w:szCs w:val="16"/>
        </w:rPr>
        <w:t>Обязательные требования к поставке:</w:t>
      </w:r>
    </w:p>
    <w:p w14:paraId="4AEF7DD5" w14:textId="77777777" w:rsidR="00ED370A" w:rsidRPr="000A5C3D" w:rsidRDefault="00ED370A" w:rsidP="00ED370A">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60BB382F" w14:textId="77777777" w:rsidR="00ED370A" w:rsidRDefault="00ED370A" w:rsidP="00ED370A">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21E067F8" w14:textId="77777777" w:rsidR="00EE29CD" w:rsidRPr="00ED370A"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6FEBFC1" w14:textId="77777777" w:rsidR="00936F7A" w:rsidRDefault="00071D1C" w:rsidP="00B46D58">
      <w:pPr>
        <w:widowControl w:val="0"/>
        <w:spacing w:after="160"/>
        <w:jc w:val="right"/>
        <w:rPr>
          <w:rFonts w:ascii="GHEA Grapalat" w:hAnsi="GHEA Grapalat"/>
        </w:rPr>
      </w:pPr>
      <w:r w:rsidRPr="00D071E5">
        <w:rPr>
          <w:rFonts w:ascii="GHEA Grapalat" w:hAnsi="GHEA Grapalat"/>
        </w:rPr>
        <w:br w:type="page"/>
      </w:r>
    </w:p>
    <w:p w14:paraId="78E79478" w14:textId="238D18D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6AE88C7E"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74421C" w:rsidRPr="0074421C">
              <w:rPr>
                <w:rFonts w:ascii="GHEA Grapalat" w:hAnsi="GHEA Grapalat"/>
                <w:sz w:val="16"/>
                <w:szCs w:val="16"/>
              </w:rPr>
              <w:t>5</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ED370A" w:rsidRPr="00D071E5" w14:paraId="6F8E6B38" w14:textId="77777777" w:rsidTr="00ED370A">
        <w:trPr>
          <w:trHeight w:val="404"/>
          <w:jc w:val="center"/>
        </w:trPr>
        <w:tc>
          <w:tcPr>
            <w:tcW w:w="1695" w:type="dxa"/>
            <w:vAlign w:val="center"/>
          </w:tcPr>
          <w:p w14:paraId="1B7ADA11" w14:textId="41DB4FBD" w:rsidR="00ED370A" w:rsidRPr="00D071E5" w:rsidRDefault="00ED370A" w:rsidP="00ED370A">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5AA0C4B6"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15872400</w:t>
            </w:r>
          </w:p>
        </w:tc>
        <w:tc>
          <w:tcPr>
            <w:tcW w:w="1685" w:type="dxa"/>
            <w:vAlign w:val="center"/>
          </w:tcPr>
          <w:p w14:paraId="21A16C20" w14:textId="508E7F62" w:rsidR="00ED370A" w:rsidRPr="00D071E5" w:rsidRDefault="00ED370A" w:rsidP="00ED370A">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03AA7E56" w:rsidR="00ED370A" w:rsidRPr="00D071E5" w:rsidRDefault="00ED370A" w:rsidP="00ED370A">
            <w:pPr>
              <w:widowControl w:val="0"/>
              <w:jc w:val="center"/>
              <w:rPr>
                <w:rFonts w:ascii="GHEA Grapalat" w:hAnsi="GHEA Grapalat"/>
                <w:sz w:val="16"/>
                <w:szCs w:val="16"/>
              </w:rPr>
            </w:pPr>
          </w:p>
        </w:tc>
        <w:tc>
          <w:tcPr>
            <w:tcW w:w="979" w:type="dxa"/>
            <w:vAlign w:val="center"/>
          </w:tcPr>
          <w:p w14:paraId="31FC0367" w14:textId="4A1E337F" w:rsidR="00ED370A" w:rsidRPr="00D071E5" w:rsidRDefault="00ED370A" w:rsidP="00ED370A">
            <w:pPr>
              <w:widowControl w:val="0"/>
              <w:jc w:val="center"/>
              <w:rPr>
                <w:rFonts w:ascii="GHEA Grapalat" w:hAnsi="GHEA Grapalat"/>
                <w:sz w:val="16"/>
                <w:szCs w:val="16"/>
              </w:rPr>
            </w:pPr>
          </w:p>
        </w:tc>
        <w:tc>
          <w:tcPr>
            <w:tcW w:w="692" w:type="dxa"/>
            <w:vAlign w:val="center"/>
          </w:tcPr>
          <w:p w14:paraId="2C1B55FE" w14:textId="6935A595" w:rsidR="00ED370A" w:rsidRPr="00D071E5" w:rsidRDefault="00ED370A" w:rsidP="00ED370A">
            <w:pPr>
              <w:widowControl w:val="0"/>
              <w:jc w:val="center"/>
              <w:rPr>
                <w:rFonts w:ascii="GHEA Grapalat" w:hAnsi="GHEA Grapalat" w:cs="Arial"/>
                <w:sz w:val="16"/>
                <w:szCs w:val="16"/>
              </w:rPr>
            </w:pPr>
          </w:p>
        </w:tc>
        <w:tc>
          <w:tcPr>
            <w:tcW w:w="837" w:type="dxa"/>
            <w:vAlign w:val="center"/>
          </w:tcPr>
          <w:p w14:paraId="2FBEC75E" w14:textId="4CAB785F" w:rsidR="00ED370A" w:rsidRPr="00D071E5" w:rsidRDefault="00ED370A" w:rsidP="00ED370A">
            <w:pPr>
              <w:widowControl w:val="0"/>
              <w:jc w:val="center"/>
              <w:rPr>
                <w:rFonts w:ascii="GHEA Grapalat" w:hAnsi="GHEA Grapalat" w:cs="Arial"/>
                <w:sz w:val="16"/>
                <w:szCs w:val="16"/>
              </w:rPr>
            </w:pPr>
          </w:p>
        </w:tc>
        <w:tc>
          <w:tcPr>
            <w:tcW w:w="535" w:type="dxa"/>
            <w:vAlign w:val="center"/>
          </w:tcPr>
          <w:p w14:paraId="44F32FAC" w14:textId="3FE198B0" w:rsidR="00ED370A" w:rsidRPr="00D071E5" w:rsidRDefault="00ED370A" w:rsidP="00ED370A">
            <w:pPr>
              <w:widowControl w:val="0"/>
              <w:jc w:val="center"/>
              <w:rPr>
                <w:rFonts w:ascii="GHEA Grapalat" w:hAnsi="GHEA Grapalat" w:cs="Arial"/>
                <w:sz w:val="16"/>
                <w:szCs w:val="16"/>
              </w:rPr>
            </w:pPr>
          </w:p>
        </w:tc>
        <w:tc>
          <w:tcPr>
            <w:tcW w:w="606" w:type="dxa"/>
            <w:vAlign w:val="center"/>
          </w:tcPr>
          <w:p w14:paraId="4078C11C" w14:textId="2AF161F0" w:rsidR="00ED370A" w:rsidRPr="00D071E5" w:rsidRDefault="00ED370A" w:rsidP="00ED370A">
            <w:pPr>
              <w:widowControl w:val="0"/>
              <w:jc w:val="center"/>
              <w:rPr>
                <w:rFonts w:ascii="GHEA Grapalat" w:hAnsi="GHEA Grapalat" w:cs="Arial"/>
                <w:sz w:val="16"/>
                <w:szCs w:val="16"/>
              </w:rPr>
            </w:pPr>
          </w:p>
        </w:tc>
        <w:tc>
          <w:tcPr>
            <w:tcW w:w="698" w:type="dxa"/>
            <w:vAlign w:val="center"/>
          </w:tcPr>
          <w:p w14:paraId="73953107" w14:textId="07D47452" w:rsidR="00ED370A" w:rsidRPr="00D071E5" w:rsidRDefault="00ED370A" w:rsidP="00ED370A">
            <w:pPr>
              <w:widowControl w:val="0"/>
              <w:jc w:val="center"/>
              <w:rPr>
                <w:rFonts w:ascii="GHEA Grapalat" w:hAnsi="GHEA Grapalat" w:cs="Arial"/>
                <w:sz w:val="16"/>
                <w:szCs w:val="16"/>
              </w:rPr>
            </w:pPr>
          </w:p>
        </w:tc>
        <w:tc>
          <w:tcPr>
            <w:tcW w:w="823" w:type="dxa"/>
            <w:vAlign w:val="center"/>
          </w:tcPr>
          <w:p w14:paraId="3D86BBED" w14:textId="2AE755D4" w:rsidR="00ED370A" w:rsidRPr="00D071E5" w:rsidRDefault="00ED370A" w:rsidP="00ED370A">
            <w:pPr>
              <w:widowControl w:val="0"/>
              <w:jc w:val="center"/>
              <w:rPr>
                <w:rFonts w:ascii="GHEA Grapalat" w:hAnsi="GHEA Grapalat" w:cs="Arial"/>
                <w:sz w:val="16"/>
                <w:szCs w:val="16"/>
              </w:rPr>
            </w:pPr>
          </w:p>
        </w:tc>
        <w:tc>
          <w:tcPr>
            <w:tcW w:w="893" w:type="dxa"/>
            <w:vAlign w:val="center"/>
          </w:tcPr>
          <w:p w14:paraId="74E4399A" w14:textId="6988415E" w:rsidR="00ED370A" w:rsidRPr="00D071E5" w:rsidRDefault="00ED370A" w:rsidP="00ED370A">
            <w:pPr>
              <w:widowControl w:val="0"/>
              <w:jc w:val="center"/>
              <w:rPr>
                <w:rFonts w:ascii="GHEA Grapalat" w:hAnsi="GHEA Grapalat" w:cs="Arial"/>
                <w:sz w:val="16"/>
                <w:szCs w:val="16"/>
              </w:rPr>
            </w:pPr>
            <w:r w:rsidRPr="00915856">
              <w:rPr>
                <w:rFonts w:ascii="GHEA Grapalat" w:hAnsi="GHEA Grapalat" w:cs="Calibri"/>
                <w:sz w:val="16"/>
                <w:szCs w:val="16"/>
              </w:rPr>
              <w:t>25%</w:t>
            </w:r>
          </w:p>
        </w:tc>
        <w:tc>
          <w:tcPr>
            <w:tcW w:w="849" w:type="dxa"/>
            <w:vAlign w:val="center"/>
          </w:tcPr>
          <w:p w14:paraId="7282C639" w14:textId="2B409CF3" w:rsidR="00ED370A" w:rsidRPr="00D071E5" w:rsidRDefault="00ED370A" w:rsidP="00ED370A">
            <w:pPr>
              <w:widowControl w:val="0"/>
              <w:jc w:val="center"/>
              <w:rPr>
                <w:rFonts w:ascii="GHEA Grapalat" w:hAnsi="GHEA Grapalat" w:cs="Arial"/>
                <w:sz w:val="16"/>
                <w:szCs w:val="16"/>
              </w:rPr>
            </w:pPr>
            <w:r w:rsidRPr="00915856">
              <w:rPr>
                <w:rFonts w:ascii="GHEA Grapalat" w:hAnsi="GHEA Grapalat" w:cs="Calibri"/>
                <w:sz w:val="16"/>
                <w:szCs w:val="16"/>
              </w:rPr>
              <w:t>50%</w:t>
            </w:r>
          </w:p>
        </w:tc>
        <w:tc>
          <w:tcPr>
            <w:tcW w:w="962" w:type="dxa"/>
            <w:vAlign w:val="center"/>
          </w:tcPr>
          <w:p w14:paraId="1DFB6D86" w14:textId="68D1DC09" w:rsidR="00ED370A" w:rsidRPr="00D071E5" w:rsidRDefault="00ED370A" w:rsidP="00ED370A">
            <w:pPr>
              <w:widowControl w:val="0"/>
              <w:jc w:val="center"/>
              <w:rPr>
                <w:rFonts w:ascii="GHEA Grapalat" w:hAnsi="GHEA Grapalat" w:cs="Arial"/>
                <w:sz w:val="16"/>
                <w:szCs w:val="16"/>
              </w:rPr>
            </w:pPr>
            <w:r w:rsidRPr="00915856">
              <w:rPr>
                <w:rFonts w:ascii="GHEA Grapalat" w:hAnsi="GHEA Grapalat" w:cs="Calibri"/>
                <w:sz w:val="16"/>
                <w:szCs w:val="16"/>
              </w:rPr>
              <w:t>75%</w:t>
            </w:r>
          </w:p>
        </w:tc>
        <w:tc>
          <w:tcPr>
            <w:tcW w:w="851" w:type="dxa"/>
            <w:vAlign w:val="center"/>
          </w:tcPr>
          <w:p w14:paraId="51A5680C" w14:textId="55F3233B" w:rsidR="00ED370A" w:rsidRPr="00D071E5" w:rsidRDefault="00ED370A" w:rsidP="00ED370A">
            <w:pPr>
              <w:widowControl w:val="0"/>
              <w:jc w:val="center"/>
              <w:rPr>
                <w:rFonts w:ascii="GHEA Grapalat" w:hAnsi="GHEA Grapalat" w:cs="Arial"/>
                <w:sz w:val="16"/>
                <w:szCs w:val="16"/>
              </w:rPr>
            </w:pPr>
            <w:r w:rsidRPr="00915856">
              <w:rPr>
                <w:rFonts w:ascii="GHEA Grapalat" w:hAnsi="GHEA Grapalat" w:cs="Calibri"/>
                <w:sz w:val="16"/>
                <w:szCs w:val="16"/>
              </w:rPr>
              <w:t>100%</w:t>
            </w:r>
          </w:p>
        </w:tc>
        <w:tc>
          <w:tcPr>
            <w:tcW w:w="789" w:type="dxa"/>
            <w:vAlign w:val="center"/>
          </w:tcPr>
          <w:p w14:paraId="5195814E" w14:textId="6B9B5FBA" w:rsidR="00ED370A" w:rsidRPr="00D071E5" w:rsidRDefault="00ED370A" w:rsidP="00ED370A">
            <w:pPr>
              <w:widowControl w:val="0"/>
              <w:jc w:val="center"/>
              <w:rPr>
                <w:rFonts w:ascii="GHEA Grapalat" w:hAnsi="GHEA Grapalat"/>
                <w:b/>
                <w:sz w:val="16"/>
                <w:szCs w:val="16"/>
              </w:rPr>
            </w:pPr>
            <w:r w:rsidRPr="00915856">
              <w:rPr>
                <w:rFonts w:ascii="GHEA Grapalat" w:hAnsi="GHEA Grapalat" w:cs="Calibri"/>
                <w:sz w:val="16"/>
                <w:szCs w:val="16"/>
              </w:rPr>
              <w:t>100%</w:t>
            </w:r>
          </w:p>
        </w:tc>
      </w:tr>
      <w:tr w:rsidR="00ED370A" w:rsidRPr="00D071E5" w14:paraId="1541F2DD" w14:textId="77777777" w:rsidTr="00ED370A">
        <w:trPr>
          <w:trHeight w:val="404"/>
          <w:jc w:val="center"/>
        </w:trPr>
        <w:tc>
          <w:tcPr>
            <w:tcW w:w="1695" w:type="dxa"/>
            <w:vAlign w:val="center"/>
          </w:tcPr>
          <w:p w14:paraId="79B65784" w14:textId="2706CD51" w:rsidR="00ED370A" w:rsidRPr="00D071E5"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04DEF210"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15421100</w:t>
            </w:r>
          </w:p>
        </w:tc>
        <w:tc>
          <w:tcPr>
            <w:tcW w:w="1685" w:type="dxa"/>
            <w:vAlign w:val="center"/>
          </w:tcPr>
          <w:p w14:paraId="6B58A3F8" w14:textId="41A2DF7F" w:rsidR="00ED370A" w:rsidRPr="00D071E5" w:rsidRDefault="00ED370A" w:rsidP="00ED370A">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33079E71" w:rsidR="00ED370A" w:rsidRPr="00D071E5" w:rsidRDefault="00ED370A" w:rsidP="00ED370A">
            <w:pPr>
              <w:widowControl w:val="0"/>
              <w:jc w:val="center"/>
              <w:rPr>
                <w:rFonts w:ascii="GHEA Grapalat" w:hAnsi="GHEA Grapalat"/>
                <w:sz w:val="16"/>
                <w:szCs w:val="16"/>
              </w:rPr>
            </w:pPr>
          </w:p>
        </w:tc>
        <w:tc>
          <w:tcPr>
            <w:tcW w:w="979" w:type="dxa"/>
            <w:vAlign w:val="center"/>
          </w:tcPr>
          <w:p w14:paraId="407A409A" w14:textId="54FE18BB" w:rsidR="00ED370A" w:rsidRPr="00D071E5" w:rsidRDefault="00ED370A" w:rsidP="00ED370A">
            <w:pPr>
              <w:widowControl w:val="0"/>
              <w:jc w:val="center"/>
              <w:rPr>
                <w:rFonts w:ascii="GHEA Grapalat" w:hAnsi="GHEA Grapalat"/>
                <w:sz w:val="16"/>
                <w:szCs w:val="16"/>
              </w:rPr>
            </w:pPr>
          </w:p>
        </w:tc>
        <w:tc>
          <w:tcPr>
            <w:tcW w:w="692" w:type="dxa"/>
            <w:vAlign w:val="center"/>
          </w:tcPr>
          <w:p w14:paraId="2D0D2252" w14:textId="1C005D0A" w:rsidR="00ED370A" w:rsidRPr="00D071E5" w:rsidRDefault="00ED370A" w:rsidP="00ED370A">
            <w:pPr>
              <w:widowControl w:val="0"/>
              <w:jc w:val="center"/>
              <w:rPr>
                <w:rFonts w:ascii="GHEA Grapalat" w:hAnsi="GHEA Grapalat"/>
                <w:sz w:val="16"/>
                <w:szCs w:val="16"/>
              </w:rPr>
            </w:pPr>
          </w:p>
        </w:tc>
        <w:tc>
          <w:tcPr>
            <w:tcW w:w="837" w:type="dxa"/>
            <w:vAlign w:val="center"/>
          </w:tcPr>
          <w:p w14:paraId="6BEA7D7A" w14:textId="7487E245" w:rsidR="00ED370A" w:rsidRPr="00D071E5" w:rsidRDefault="00ED370A" w:rsidP="00ED370A">
            <w:pPr>
              <w:widowControl w:val="0"/>
              <w:jc w:val="center"/>
              <w:rPr>
                <w:rFonts w:ascii="GHEA Grapalat" w:hAnsi="GHEA Grapalat"/>
                <w:sz w:val="16"/>
                <w:szCs w:val="16"/>
              </w:rPr>
            </w:pPr>
          </w:p>
        </w:tc>
        <w:tc>
          <w:tcPr>
            <w:tcW w:w="535" w:type="dxa"/>
            <w:vAlign w:val="center"/>
          </w:tcPr>
          <w:p w14:paraId="1DDC9B6C" w14:textId="7F0B6E00" w:rsidR="00ED370A" w:rsidRPr="00D071E5" w:rsidRDefault="00ED370A" w:rsidP="00ED370A">
            <w:pPr>
              <w:widowControl w:val="0"/>
              <w:jc w:val="center"/>
              <w:rPr>
                <w:rFonts w:ascii="GHEA Grapalat" w:hAnsi="GHEA Grapalat"/>
                <w:sz w:val="16"/>
                <w:szCs w:val="16"/>
              </w:rPr>
            </w:pPr>
          </w:p>
        </w:tc>
        <w:tc>
          <w:tcPr>
            <w:tcW w:w="606" w:type="dxa"/>
            <w:vAlign w:val="center"/>
          </w:tcPr>
          <w:p w14:paraId="33433981"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3501D757"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22AEF767"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2D55F93E" w14:textId="42B465D8" w:rsidR="00ED370A" w:rsidRPr="009E7502" w:rsidRDefault="00ED370A" w:rsidP="00ED370A">
            <w:pPr>
              <w:widowControl w:val="0"/>
              <w:jc w:val="center"/>
              <w:rPr>
                <w:rFonts w:ascii="GHEA Grapalat" w:hAnsi="GHEA Grapalat"/>
                <w:sz w:val="16"/>
                <w:szCs w:val="16"/>
                <w:lang w:val="en-US"/>
              </w:rPr>
            </w:pPr>
            <w:r w:rsidRPr="00915856">
              <w:rPr>
                <w:rFonts w:ascii="GHEA Grapalat" w:hAnsi="GHEA Grapalat" w:cs="Calibri"/>
                <w:sz w:val="16"/>
                <w:szCs w:val="16"/>
              </w:rPr>
              <w:t>25%</w:t>
            </w:r>
          </w:p>
        </w:tc>
        <w:tc>
          <w:tcPr>
            <w:tcW w:w="849" w:type="dxa"/>
            <w:vAlign w:val="center"/>
          </w:tcPr>
          <w:p w14:paraId="56479CA9" w14:textId="1DB3F24D" w:rsidR="00ED370A" w:rsidRPr="009E7502" w:rsidRDefault="00ED370A" w:rsidP="00ED370A">
            <w:pPr>
              <w:widowControl w:val="0"/>
              <w:jc w:val="center"/>
              <w:rPr>
                <w:rFonts w:ascii="GHEA Grapalat" w:hAnsi="GHEA Grapalat"/>
                <w:sz w:val="16"/>
                <w:szCs w:val="16"/>
                <w:lang w:val="en-US"/>
              </w:rPr>
            </w:pPr>
            <w:r w:rsidRPr="00915856">
              <w:rPr>
                <w:rFonts w:ascii="GHEA Grapalat" w:hAnsi="GHEA Grapalat" w:cs="Calibri"/>
                <w:sz w:val="16"/>
                <w:szCs w:val="16"/>
              </w:rPr>
              <w:t>50%</w:t>
            </w:r>
          </w:p>
        </w:tc>
        <w:tc>
          <w:tcPr>
            <w:tcW w:w="962" w:type="dxa"/>
            <w:vAlign w:val="center"/>
          </w:tcPr>
          <w:p w14:paraId="1451D0C5" w14:textId="1B633DDB" w:rsidR="00ED370A" w:rsidRPr="009E7502" w:rsidRDefault="00ED370A" w:rsidP="00ED370A">
            <w:pPr>
              <w:widowControl w:val="0"/>
              <w:jc w:val="center"/>
              <w:rPr>
                <w:rFonts w:ascii="GHEA Grapalat" w:hAnsi="GHEA Grapalat"/>
                <w:sz w:val="16"/>
                <w:szCs w:val="16"/>
                <w:lang w:val="en-US"/>
              </w:rPr>
            </w:pPr>
            <w:r w:rsidRPr="00915856">
              <w:rPr>
                <w:rFonts w:ascii="GHEA Grapalat" w:hAnsi="GHEA Grapalat" w:cs="Calibri"/>
                <w:sz w:val="16"/>
                <w:szCs w:val="16"/>
              </w:rPr>
              <w:t>75%</w:t>
            </w:r>
          </w:p>
        </w:tc>
        <w:tc>
          <w:tcPr>
            <w:tcW w:w="851" w:type="dxa"/>
            <w:vAlign w:val="center"/>
          </w:tcPr>
          <w:p w14:paraId="21C2D316" w14:textId="4948B1C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4A28AB57" w14:textId="04D91A7B"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4B2B4227" w14:textId="77777777" w:rsidTr="00ED370A">
        <w:trPr>
          <w:trHeight w:val="404"/>
          <w:jc w:val="center"/>
        </w:trPr>
        <w:tc>
          <w:tcPr>
            <w:tcW w:w="1695" w:type="dxa"/>
            <w:vAlign w:val="center"/>
          </w:tcPr>
          <w:p w14:paraId="52D4E360" w14:textId="44748B5E" w:rsidR="00ED370A" w:rsidRPr="00D071E5"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293C05D2"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15614200</w:t>
            </w:r>
          </w:p>
        </w:tc>
        <w:tc>
          <w:tcPr>
            <w:tcW w:w="1685" w:type="dxa"/>
            <w:vAlign w:val="center"/>
          </w:tcPr>
          <w:p w14:paraId="1005CCEA" w14:textId="5807AFA2" w:rsidR="00ED370A" w:rsidRPr="00D071E5" w:rsidRDefault="00ED370A" w:rsidP="00ED370A">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2D3CF238" w:rsidR="00ED370A" w:rsidRPr="00D071E5" w:rsidRDefault="00ED370A" w:rsidP="00ED370A">
            <w:pPr>
              <w:widowControl w:val="0"/>
              <w:jc w:val="center"/>
              <w:rPr>
                <w:rFonts w:ascii="GHEA Grapalat" w:hAnsi="GHEA Grapalat"/>
                <w:sz w:val="16"/>
                <w:szCs w:val="16"/>
              </w:rPr>
            </w:pPr>
          </w:p>
        </w:tc>
        <w:tc>
          <w:tcPr>
            <w:tcW w:w="979" w:type="dxa"/>
            <w:vAlign w:val="center"/>
          </w:tcPr>
          <w:p w14:paraId="2538EA03" w14:textId="48FD01DA" w:rsidR="00ED370A" w:rsidRPr="00D071E5" w:rsidRDefault="00ED370A" w:rsidP="00ED370A">
            <w:pPr>
              <w:widowControl w:val="0"/>
              <w:jc w:val="center"/>
              <w:rPr>
                <w:rFonts w:ascii="GHEA Grapalat" w:hAnsi="GHEA Grapalat"/>
                <w:sz w:val="16"/>
                <w:szCs w:val="16"/>
              </w:rPr>
            </w:pPr>
          </w:p>
        </w:tc>
        <w:tc>
          <w:tcPr>
            <w:tcW w:w="692" w:type="dxa"/>
            <w:vAlign w:val="center"/>
          </w:tcPr>
          <w:p w14:paraId="13762DF7" w14:textId="1142C144" w:rsidR="00ED370A" w:rsidRPr="00D071E5" w:rsidRDefault="00ED370A" w:rsidP="00ED370A">
            <w:pPr>
              <w:widowControl w:val="0"/>
              <w:jc w:val="center"/>
              <w:rPr>
                <w:rFonts w:ascii="GHEA Grapalat" w:hAnsi="GHEA Grapalat"/>
                <w:sz w:val="16"/>
                <w:szCs w:val="16"/>
              </w:rPr>
            </w:pPr>
          </w:p>
        </w:tc>
        <w:tc>
          <w:tcPr>
            <w:tcW w:w="837" w:type="dxa"/>
            <w:vAlign w:val="center"/>
          </w:tcPr>
          <w:p w14:paraId="37CE0B09" w14:textId="499FC483" w:rsidR="00ED370A" w:rsidRPr="00D071E5" w:rsidRDefault="00ED370A" w:rsidP="00ED370A">
            <w:pPr>
              <w:widowControl w:val="0"/>
              <w:jc w:val="center"/>
              <w:rPr>
                <w:rFonts w:ascii="GHEA Grapalat" w:hAnsi="GHEA Grapalat"/>
                <w:sz w:val="16"/>
                <w:szCs w:val="16"/>
              </w:rPr>
            </w:pPr>
          </w:p>
        </w:tc>
        <w:tc>
          <w:tcPr>
            <w:tcW w:w="535" w:type="dxa"/>
            <w:vAlign w:val="center"/>
          </w:tcPr>
          <w:p w14:paraId="768A3BD9" w14:textId="730CB59A" w:rsidR="00ED370A" w:rsidRPr="00D071E5" w:rsidRDefault="00ED370A" w:rsidP="00ED370A">
            <w:pPr>
              <w:widowControl w:val="0"/>
              <w:jc w:val="center"/>
              <w:rPr>
                <w:rFonts w:ascii="GHEA Grapalat" w:hAnsi="GHEA Grapalat"/>
                <w:sz w:val="16"/>
                <w:szCs w:val="16"/>
              </w:rPr>
            </w:pPr>
          </w:p>
        </w:tc>
        <w:tc>
          <w:tcPr>
            <w:tcW w:w="606" w:type="dxa"/>
            <w:vAlign w:val="center"/>
          </w:tcPr>
          <w:p w14:paraId="3026DD08"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5DFA56A5"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67DAD081"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507DD987" w14:textId="17D9857A"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070EE2C5" w14:textId="0EE253EB"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611E410F" w14:textId="1BBA137F"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0B2BDB4" w14:textId="4C8AC0A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442499C0" w14:textId="020DDEDA"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16E2B2E1" w14:textId="77777777" w:rsidTr="00ED370A">
        <w:trPr>
          <w:trHeight w:val="404"/>
          <w:jc w:val="center"/>
        </w:trPr>
        <w:tc>
          <w:tcPr>
            <w:tcW w:w="1695" w:type="dxa"/>
            <w:vAlign w:val="center"/>
          </w:tcPr>
          <w:p w14:paraId="77F9928E" w14:textId="734509B1" w:rsidR="00ED370A" w:rsidRPr="00D071E5"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76EF5443"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3221110</w:t>
            </w:r>
          </w:p>
        </w:tc>
        <w:tc>
          <w:tcPr>
            <w:tcW w:w="1685" w:type="dxa"/>
            <w:vAlign w:val="center"/>
          </w:tcPr>
          <w:p w14:paraId="6C8256AD" w14:textId="54F8A679" w:rsidR="00ED370A" w:rsidRPr="00D071E5" w:rsidRDefault="00ED370A" w:rsidP="00ED370A">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029B8C7E" w:rsidR="00ED370A" w:rsidRPr="00D071E5" w:rsidRDefault="00ED370A" w:rsidP="00ED370A">
            <w:pPr>
              <w:widowControl w:val="0"/>
              <w:jc w:val="center"/>
              <w:rPr>
                <w:rFonts w:ascii="GHEA Grapalat" w:hAnsi="GHEA Grapalat"/>
                <w:sz w:val="16"/>
                <w:szCs w:val="16"/>
              </w:rPr>
            </w:pPr>
          </w:p>
        </w:tc>
        <w:tc>
          <w:tcPr>
            <w:tcW w:w="979" w:type="dxa"/>
            <w:vAlign w:val="center"/>
          </w:tcPr>
          <w:p w14:paraId="54234FAE" w14:textId="761E4720" w:rsidR="00ED370A" w:rsidRPr="00D071E5" w:rsidRDefault="00ED370A" w:rsidP="00ED370A">
            <w:pPr>
              <w:widowControl w:val="0"/>
              <w:jc w:val="center"/>
              <w:rPr>
                <w:rFonts w:ascii="GHEA Grapalat" w:hAnsi="GHEA Grapalat"/>
                <w:sz w:val="16"/>
                <w:szCs w:val="16"/>
              </w:rPr>
            </w:pPr>
          </w:p>
        </w:tc>
        <w:tc>
          <w:tcPr>
            <w:tcW w:w="692" w:type="dxa"/>
            <w:vAlign w:val="center"/>
          </w:tcPr>
          <w:p w14:paraId="69B4A777" w14:textId="43502EC0" w:rsidR="00ED370A" w:rsidRPr="00D071E5" w:rsidRDefault="00ED370A" w:rsidP="00ED370A">
            <w:pPr>
              <w:widowControl w:val="0"/>
              <w:jc w:val="center"/>
              <w:rPr>
                <w:rFonts w:ascii="GHEA Grapalat" w:hAnsi="GHEA Grapalat"/>
                <w:sz w:val="16"/>
                <w:szCs w:val="16"/>
              </w:rPr>
            </w:pPr>
          </w:p>
        </w:tc>
        <w:tc>
          <w:tcPr>
            <w:tcW w:w="837" w:type="dxa"/>
            <w:vAlign w:val="center"/>
          </w:tcPr>
          <w:p w14:paraId="52897797" w14:textId="4AC35993" w:rsidR="00ED370A" w:rsidRPr="00D071E5" w:rsidRDefault="00ED370A" w:rsidP="00ED370A">
            <w:pPr>
              <w:widowControl w:val="0"/>
              <w:jc w:val="center"/>
              <w:rPr>
                <w:rFonts w:ascii="GHEA Grapalat" w:hAnsi="GHEA Grapalat"/>
                <w:sz w:val="16"/>
                <w:szCs w:val="16"/>
              </w:rPr>
            </w:pPr>
          </w:p>
        </w:tc>
        <w:tc>
          <w:tcPr>
            <w:tcW w:w="535" w:type="dxa"/>
            <w:vAlign w:val="center"/>
          </w:tcPr>
          <w:p w14:paraId="7EBDC341" w14:textId="2AA30353" w:rsidR="00ED370A" w:rsidRPr="00D071E5" w:rsidRDefault="00ED370A" w:rsidP="00ED370A">
            <w:pPr>
              <w:widowControl w:val="0"/>
              <w:jc w:val="center"/>
              <w:rPr>
                <w:rFonts w:ascii="GHEA Grapalat" w:hAnsi="GHEA Grapalat"/>
                <w:sz w:val="16"/>
                <w:szCs w:val="16"/>
              </w:rPr>
            </w:pPr>
          </w:p>
        </w:tc>
        <w:tc>
          <w:tcPr>
            <w:tcW w:w="606" w:type="dxa"/>
            <w:vAlign w:val="center"/>
          </w:tcPr>
          <w:p w14:paraId="50F887ED"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69837DEA"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74826CA5"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A8EF2B2" w14:textId="692B014C"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69018123" w14:textId="31DDB1FB"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79C3F9D2" w14:textId="2101ADD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E53F2E2" w14:textId="58771221"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2599C336" w14:textId="6AFF73F2"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00DE975F" w14:textId="77777777" w:rsidTr="00ED370A">
        <w:trPr>
          <w:trHeight w:val="404"/>
          <w:jc w:val="center"/>
        </w:trPr>
        <w:tc>
          <w:tcPr>
            <w:tcW w:w="1695" w:type="dxa"/>
            <w:vAlign w:val="center"/>
          </w:tcPr>
          <w:p w14:paraId="03044745" w14:textId="02FA2B10" w:rsidR="00ED370A" w:rsidRPr="00D071E5"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1E64AB2D"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15331151</w:t>
            </w:r>
          </w:p>
        </w:tc>
        <w:tc>
          <w:tcPr>
            <w:tcW w:w="1685" w:type="dxa"/>
            <w:vAlign w:val="center"/>
          </w:tcPr>
          <w:p w14:paraId="5AC0A9D4" w14:textId="33B8DA4C" w:rsidR="00ED370A" w:rsidRPr="00D071E5" w:rsidRDefault="00ED370A" w:rsidP="00ED370A">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63FCB2B8" w:rsidR="00ED370A" w:rsidRPr="00D071E5" w:rsidRDefault="00ED370A" w:rsidP="00ED370A">
            <w:pPr>
              <w:widowControl w:val="0"/>
              <w:jc w:val="center"/>
              <w:rPr>
                <w:rFonts w:ascii="GHEA Grapalat" w:hAnsi="GHEA Grapalat"/>
                <w:sz w:val="16"/>
                <w:szCs w:val="16"/>
              </w:rPr>
            </w:pPr>
          </w:p>
        </w:tc>
        <w:tc>
          <w:tcPr>
            <w:tcW w:w="979" w:type="dxa"/>
            <w:vAlign w:val="center"/>
          </w:tcPr>
          <w:p w14:paraId="310B8146" w14:textId="2039C9BA" w:rsidR="00ED370A" w:rsidRPr="00D071E5" w:rsidRDefault="00ED370A" w:rsidP="00ED370A">
            <w:pPr>
              <w:widowControl w:val="0"/>
              <w:jc w:val="center"/>
              <w:rPr>
                <w:rFonts w:ascii="GHEA Grapalat" w:hAnsi="GHEA Grapalat"/>
                <w:sz w:val="16"/>
                <w:szCs w:val="16"/>
              </w:rPr>
            </w:pPr>
          </w:p>
        </w:tc>
        <w:tc>
          <w:tcPr>
            <w:tcW w:w="692" w:type="dxa"/>
            <w:vAlign w:val="center"/>
          </w:tcPr>
          <w:p w14:paraId="216B17B9" w14:textId="73946D80" w:rsidR="00ED370A" w:rsidRPr="00D071E5" w:rsidRDefault="00ED370A" w:rsidP="00ED370A">
            <w:pPr>
              <w:widowControl w:val="0"/>
              <w:jc w:val="center"/>
              <w:rPr>
                <w:rFonts w:ascii="GHEA Grapalat" w:hAnsi="GHEA Grapalat"/>
                <w:sz w:val="16"/>
                <w:szCs w:val="16"/>
              </w:rPr>
            </w:pPr>
          </w:p>
        </w:tc>
        <w:tc>
          <w:tcPr>
            <w:tcW w:w="837" w:type="dxa"/>
            <w:vAlign w:val="center"/>
          </w:tcPr>
          <w:p w14:paraId="2479DE03" w14:textId="58EC12A7" w:rsidR="00ED370A" w:rsidRPr="00D071E5" w:rsidRDefault="00ED370A" w:rsidP="00ED370A">
            <w:pPr>
              <w:widowControl w:val="0"/>
              <w:jc w:val="center"/>
              <w:rPr>
                <w:rFonts w:ascii="GHEA Grapalat" w:hAnsi="GHEA Grapalat"/>
                <w:sz w:val="16"/>
                <w:szCs w:val="16"/>
              </w:rPr>
            </w:pPr>
          </w:p>
        </w:tc>
        <w:tc>
          <w:tcPr>
            <w:tcW w:w="535" w:type="dxa"/>
            <w:vAlign w:val="center"/>
          </w:tcPr>
          <w:p w14:paraId="7246EFB4" w14:textId="7A924849" w:rsidR="00ED370A" w:rsidRPr="00D071E5" w:rsidRDefault="00ED370A" w:rsidP="00ED370A">
            <w:pPr>
              <w:widowControl w:val="0"/>
              <w:jc w:val="center"/>
              <w:rPr>
                <w:rFonts w:ascii="GHEA Grapalat" w:hAnsi="GHEA Grapalat"/>
                <w:sz w:val="16"/>
                <w:szCs w:val="16"/>
              </w:rPr>
            </w:pPr>
          </w:p>
        </w:tc>
        <w:tc>
          <w:tcPr>
            <w:tcW w:w="606" w:type="dxa"/>
            <w:vAlign w:val="center"/>
          </w:tcPr>
          <w:p w14:paraId="2666CBB2"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50A13684"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53B55166"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6E00A206" w14:textId="651003B2"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2954B691" w14:textId="326ABC60"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31ECB237" w14:textId="43C97A41"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07DC424" w14:textId="2363DF1D"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53DA82F3" w14:textId="49732AA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00163C5D" w14:textId="77777777" w:rsidTr="00ED370A">
        <w:trPr>
          <w:trHeight w:val="404"/>
          <w:jc w:val="center"/>
        </w:trPr>
        <w:tc>
          <w:tcPr>
            <w:tcW w:w="1695" w:type="dxa"/>
            <w:vAlign w:val="center"/>
          </w:tcPr>
          <w:p w14:paraId="7EFBBFC9" w14:textId="4CBC464E" w:rsidR="00ED370A" w:rsidRPr="00D071E5"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183D60F9" w:rsidR="00ED370A" w:rsidRPr="00ED370A" w:rsidRDefault="00ED370A" w:rsidP="00ED370A">
            <w:pPr>
              <w:widowControl w:val="0"/>
              <w:jc w:val="center"/>
              <w:rPr>
                <w:rFonts w:ascii="GHEA Grapalat" w:hAnsi="GHEA Grapalat"/>
                <w:sz w:val="16"/>
                <w:szCs w:val="16"/>
              </w:rPr>
            </w:pPr>
            <w:r w:rsidRPr="00ED370A">
              <w:rPr>
                <w:rFonts w:ascii="GHEA Grapalat" w:hAnsi="GHEA Grapalat" w:cs="Calibri"/>
                <w:sz w:val="16"/>
                <w:szCs w:val="16"/>
              </w:rPr>
              <w:t>3222128</w:t>
            </w:r>
          </w:p>
        </w:tc>
        <w:tc>
          <w:tcPr>
            <w:tcW w:w="1685" w:type="dxa"/>
            <w:vAlign w:val="center"/>
          </w:tcPr>
          <w:p w14:paraId="70E5F7CC" w14:textId="46D0234B" w:rsidR="00ED370A" w:rsidRPr="00D071E5" w:rsidRDefault="00ED370A" w:rsidP="00ED370A">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656B289B" w:rsidR="00ED370A" w:rsidRPr="00D071E5" w:rsidRDefault="00ED370A" w:rsidP="00ED370A">
            <w:pPr>
              <w:widowControl w:val="0"/>
              <w:jc w:val="center"/>
              <w:rPr>
                <w:rFonts w:ascii="GHEA Grapalat" w:hAnsi="GHEA Grapalat"/>
                <w:sz w:val="16"/>
                <w:szCs w:val="16"/>
              </w:rPr>
            </w:pPr>
          </w:p>
        </w:tc>
        <w:tc>
          <w:tcPr>
            <w:tcW w:w="979" w:type="dxa"/>
            <w:vAlign w:val="center"/>
          </w:tcPr>
          <w:p w14:paraId="277CDCA2" w14:textId="6E80FCB2" w:rsidR="00ED370A" w:rsidRPr="00D071E5" w:rsidRDefault="00ED370A" w:rsidP="00ED370A">
            <w:pPr>
              <w:widowControl w:val="0"/>
              <w:jc w:val="center"/>
              <w:rPr>
                <w:rFonts w:ascii="GHEA Grapalat" w:hAnsi="GHEA Grapalat"/>
                <w:sz w:val="16"/>
                <w:szCs w:val="16"/>
              </w:rPr>
            </w:pPr>
          </w:p>
        </w:tc>
        <w:tc>
          <w:tcPr>
            <w:tcW w:w="692" w:type="dxa"/>
            <w:vAlign w:val="center"/>
          </w:tcPr>
          <w:p w14:paraId="7C290CE9" w14:textId="41E7A3BA" w:rsidR="00ED370A" w:rsidRPr="00D071E5" w:rsidRDefault="00ED370A" w:rsidP="00ED370A">
            <w:pPr>
              <w:widowControl w:val="0"/>
              <w:jc w:val="center"/>
              <w:rPr>
                <w:rFonts w:ascii="GHEA Grapalat" w:hAnsi="GHEA Grapalat"/>
                <w:sz w:val="16"/>
                <w:szCs w:val="16"/>
              </w:rPr>
            </w:pPr>
          </w:p>
        </w:tc>
        <w:tc>
          <w:tcPr>
            <w:tcW w:w="837" w:type="dxa"/>
            <w:vAlign w:val="center"/>
          </w:tcPr>
          <w:p w14:paraId="4DE15396" w14:textId="18E91C19" w:rsidR="00ED370A" w:rsidRPr="00D071E5" w:rsidRDefault="00ED370A" w:rsidP="00ED370A">
            <w:pPr>
              <w:widowControl w:val="0"/>
              <w:jc w:val="center"/>
              <w:rPr>
                <w:rFonts w:ascii="GHEA Grapalat" w:hAnsi="GHEA Grapalat"/>
                <w:sz w:val="16"/>
                <w:szCs w:val="16"/>
              </w:rPr>
            </w:pPr>
          </w:p>
        </w:tc>
        <w:tc>
          <w:tcPr>
            <w:tcW w:w="535" w:type="dxa"/>
            <w:vAlign w:val="center"/>
          </w:tcPr>
          <w:p w14:paraId="58506E98" w14:textId="5A480B5F" w:rsidR="00ED370A" w:rsidRPr="00D071E5" w:rsidRDefault="00ED370A" w:rsidP="00ED370A">
            <w:pPr>
              <w:widowControl w:val="0"/>
              <w:jc w:val="center"/>
              <w:rPr>
                <w:rFonts w:ascii="GHEA Grapalat" w:hAnsi="GHEA Grapalat"/>
                <w:sz w:val="16"/>
                <w:szCs w:val="16"/>
              </w:rPr>
            </w:pPr>
          </w:p>
        </w:tc>
        <w:tc>
          <w:tcPr>
            <w:tcW w:w="606" w:type="dxa"/>
            <w:vAlign w:val="center"/>
          </w:tcPr>
          <w:p w14:paraId="20AF938A"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ABBD234"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627BC9CA"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1F92D5D" w14:textId="6238680A"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0F4E209B" w14:textId="28FC2EE3"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4345894A" w14:textId="6D9F797A"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5DB0B173" w14:textId="1A04344F"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5E947340" w14:textId="2E577F43"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63EE0897" w14:textId="77777777" w:rsidTr="00ED370A">
        <w:trPr>
          <w:trHeight w:val="404"/>
          <w:jc w:val="center"/>
        </w:trPr>
        <w:tc>
          <w:tcPr>
            <w:tcW w:w="1695" w:type="dxa"/>
            <w:vAlign w:val="center"/>
          </w:tcPr>
          <w:p w14:paraId="1DB5B88F" w14:textId="6DE1EFC8"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63E356B5"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3221410</w:t>
            </w:r>
          </w:p>
        </w:tc>
        <w:tc>
          <w:tcPr>
            <w:tcW w:w="1685" w:type="dxa"/>
            <w:vAlign w:val="center"/>
          </w:tcPr>
          <w:p w14:paraId="4DF404FE" w14:textId="39E6DB93" w:rsidR="00ED370A" w:rsidRPr="002B4556" w:rsidRDefault="00ED370A" w:rsidP="00ED370A">
            <w:pPr>
              <w:widowControl w:val="0"/>
              <w:jc w:val="center"/>
            </w:pPr>
            <w:r w:rsidRPr="00875F92">
              <w:rPr>
                <w:rFonts w:ascii="GHEA Grapalat" w:hAnsi="GHEA Grapalat"/>
                <w:sz w:val="16"/>
                <w:szCs w:val="16"/>
              </w:rPr>
              <w:t>Капуста</w:t>
            </w:r>
          </w:p>
        </w:tc>
        <w:tc>
          <w:tcPr>
            <w:tcW w:w="960" w:type="dxa"/>
            <w:vAlign w:val="center"/>
          </w:tcPr>
          <w:p w14:paraId="257050C7" w14:textId="610B9A38" w:rsidR="00ED370A" w:rsidRPr="00D071E5" w:rsidRDefault="00ED370A" w:rsidP="00ED370A">
            <w:pPr>
              <w:widowControl w:val="0"/>
              <w:jc w:val="center"/>
              <w:rPr>
                <w:rFonts w:ascii="GHEA Grapalat" w:hAnsi="GHEA Grapalat"/>
                <w:sz w:val="16"/>
                <w:szCs w:val="16"/>
              </w:rPr>
            </w:pPr>
          </w:p>
        </w:tc>
        <w:tc>
          <w:tcPr>
            <w:tcW w:w="979" w:type="dxa"/>
            <w:vAlign w:val="center"/>
          </w:tcPr>
          <w:p w14:paraId="60D7A73A" w14:textId="32D99A92" w:rsidR="00ED370A" w:rsidRPr="00D071E5" w:rsidRDefault="00ED370A" w:rsidP="00ED370A">
            <w:pPr>
              <w:widowControl w:val="0"/>
              <w:jc w:val="center"/>
              <w:rPr>
                <w:rFonts w:ascii="GHEA Grapalat" w:hAnsi="GHEA Grapalat"/>
                <w:sz w:val="16"/>
                <w:szCs w:val="16"/>
              </w:rPr>
            </w:pPr>
          </w:p>
        </w:tc>
        <w:tc>
          <w:tcPr>
            <w:tcW w:w="692" w:type="dxa"/>
            <w:vAlign w:val="center"/>
          </w:tcPr>
          <w:p w14:paraId="4C373A1B" w14:textId="53C11F46" w:rsidR="00ED370A" w:rsidRPr="00D071E5" w:rsidRDefault="00ED370A" w:rsidP="00ED370A">
            <w:pPr>
              <w:widowControl w:val="0"/>
              <w:jc w:val="center"/>
              <w:rPr>
                <w:rFonts w:ascii="GHEA Grapalat" w:hAnsi="GHEA Grapalat"/>
                <w:sz w:val="16"/>
                <w:szCs w:val="16"/>
              </w:rPr>
            </w:pPr>
          </w:p>
        </w:tc>
        <w:tc>
          <w:tcPr>
            <w:tcW w:w="837" w:type="dxa"/>
            <w:vAlign w:val="center"/>
          </w:tcPr>
          <w:p w14:paraId="7DBCF612" w14:textId="6D899FB7" w:rsidR="00ED370A" w:rsidRPr="00D071E5" w:rsidRDefault="00ED370A" w:rsidP="00ED370A">
            <w:pPr>
              <w:widowControl w:val="0"/>
              <w:jc w:val="center"/>
              <w:rPr>
                <w:rFonts w:ascii="GHEA Grapalat" w:hAnsi="GHEA Grapalat"/>
                <w:sz w:val="16"/>
                <w:szCs w:val="16"/>
              </w:rPr>
            </w:pPr>
          </w:p>
        </w:tc>
        <w:tc>
          <w:tcPr>
            <w:tcW w:w="535" w:type="dxa"/>
            <w:vAlign w:val="center"/>
          </w:tcPr>
          <w:p w14:paraId="55390FB1" w14:textId="69F816A5" w:rsidR="00ED370A" w:rsidRPr="00D071E5" w:rsidRDefault="00ED370A" w:rsidP="00ED370A">
            <w:pPr>
              <w:widowControl w:val="0"/>
              <w:jc w:val="center"/>
              <w:rPr>
                <w:rFonts w:ascii="GHEA Grapalat" w:hAnsi="GHEA Grapalat"/>
                <w:sz w:val="16"/>
                <w:szCs w:val="16"/>
              </w:rPr>
            </w:pPr>
          </w:p>
        </w:tc>
        <w:tc>
          <w:tcPr>
            <w:tcW w:w="606" w:type="dxa"/>
            <w:vAlign w:val="center"/>
          </w:tcPr>
          <w:p w14:paraId="091BDC96"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CEA0D75"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0A13065E"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16E7F4DB" w14:textId="6DB9E88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5BA92B95" w14:textId="101A964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03F9CB8C" w14:textId="6703F8C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21027A3A" w14:textId="1E6C0C71"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7717B7AB" w14:textId="3226013A"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26E25E28" w14:textId="77777777" w:rsidTr="00ED370A">
        <w:trPr>
          <w:trHeight w:val="404"/>
          <w:jc w:val="center"/>
        </w:trPr>
        <w:tc>
          <w:tcPr>
            <w:tcW w:w="1695" w:type="dxa"/>
            <w:vAlign w:val="center"/>
          </w:tcPr>
          <w:p w14:paraId="55DFE2F4" w14:textId="0FB8B682"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5622ADD0"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3221100</w:t>
            </w:r>
          </w:p>
        </w:tc>
        <w:tc>
          <w:tcPr>
            <w:tcW w:w="1685" w:type="dxa"/>
            <w:vAlign w:val="center"/>
          </w:tcPr>
          <w:p w14:paraId="2A2E694B" w14:textId="68825C62" w:rsidR="00ED370A" w:rsidRPr="002B4556" w:rsidRDefault="00ED370A" w:rsidP="00ED370A">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0823D3C3" w:rsidR="00ED370A" w:rsidRPr="00D071E5" w:rsidRDefault="00ED370A" w:rsidP="00ED370A">
            <w:pPr>
              <w:widowControl w:val="0"/>
              <w:jc w:val="center"/>
              <w:rPr>
                <w:rFonts w:ascii="GHEA Grapalat" w:hAnsi="GHEA Grapalat"/>
                <w:sz w:val="16"/>
                <w:szCs w:val="16"/>
              </w:rPr>
            </w:pPr>
          </w:p>
        </w:tc>
        <w:tc>
          <w:tcPr>
            <w:tcW w:w="979" w:type="dxa"/>
            <w:vAlign w:val="center"/>
          </w:tcPr>
          <w:p w14:paraId="3AAF3D86" w14:textId="7E972999" w:rsidR="00ED370A" w:rsidRPr="00D071E5" w:rsidRDefault="00ED370A" w:rsidP="00ED370A">
            <w:pPr>
              <w:widowControl w:val="0"/>
              <w:jc w:val="center"/>
              <w:rPr>
                <w:rFonts w:ascii="GHEA Grapalat" w:hAnsi="GHEA Grapalat"/>
                <w:sz w:val="16"/>
                <w:szCs w:val="16"/>
              </w:rPr>
            </w:pPr>
          </w:p>
        </w:tc>
        <w:tc>
          <w:tcPr>
            <w:tcW w:w="692" w:type="dxa"/>
            <w:vAlign w:val="center"/>
          </w:tcPr>
          <w:p w14:paraId="6FD819FD" w14:textId="3F997E82" w:rsidR="00ED370A" w:rsidRPr="00D071E5" w:rsidRDefault="00ED370A" w:rsidP="00ED370A">
            <w:pPr>
              <w:widowControl w:val="0"/>
              <w:jc w:val="center"/>
              <w:rPr>
                <w:rFonts w:ascii="GHEA Grapalat" w:hAnsi="GHEA Grapalat"/>
                <w:sz w:val="16"/>
                <w:szCs w:val="16"/>
              </w:rPr>
            </w:pPr>
          </w:p>
        </w:tc>
        <w:tc>
          <w:tcPr>
            <w:tcW w:w="837" w:type="dxa"/>
            <w:vAlign w:val="center"/>
          </w:tcPr>
          <w:p w14:paraId="5069F6B8" w14:textId="2EB06182" w:rsidR="00ED370A" w:rsidRPr="00D071E5" w:rsidRDefault="00ED370A" w:rsidP="00ED370A">
            <w:pPr>
              <w:widowControl w:val="0"/>
              <w:jc w:val="center"/>
              <w:rPr>
                <w:rFonts w:ascii="GHEA Grapalat" w:hAnsi="GHEA Grapalat"/>
                <w:sz w:val="16"/>
                <w:szCs w:val="16"/>
              </w:rPr>
            </w:pPr>
          </w:p>
        </w:tc>
        <w:tc>
          <w:tcPr>
            <w:tcW w:w="535" w:type="dxa"/>
            <w:vAlign w:val="center"/>
          </w:tcPr>
          <w:p w14:paraId="0C2ADBC5" w14:textId="450367C2" w:rsidR="00ED370A" w:rsidRPr="00D071E5" w:rsidRDefault="00ED370A" w:rsidP="00ED370A">
            <w:pPr>
              <w:widowControl w:val="0"/>
              <w:jc w:val="center"/>
              <w:rPr>
                <w:rFonts w:ascii="GHEA Grapalat" w:hAnsi="GHEA Grapalat"/>
                <w:sz w:val="16"/>
                <w:szCs w:val="16"/>
              </w:rPr>
            </w:pPr>
          </w:p>
        </w:tc>
        <w:tc>
          <w:tcPr>
            <w:tcW w:w="606" w:type="dxa"/>
            <w:vAlign w:val="center"/>
          </w:tcPr>
          <w:p w14:paraId="633DCFC2"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55583259"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33905740"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37000B3" w14:textId="7709CE0E"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3AD7B3AF" w14:textId="4E32F3EF"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0015268E" w14:textId="13C4F39D"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4674D13B" w14:textId="05C29512"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0A8B8E65" w14:textId="14DD8E83"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751648B7" w14:textId="77777777" w:rsidTr="00ED370A">
        <w:trPr>
          <w:trHeight w:val="404"/>
          <w:jc w:val="center"/>
        </w:trPr>
        <w:tc>
          <w:tcPr>
            <w:tcW w:w="1695" w:type="dxa"/>
            <w:vAlign w:val="center"/>
          </w:tcPr>
          <w:p w14:paraId="58D3DDFB" w14:textId="3C3E4D9A"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5071CB19"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15311100</w:t>
            </w:r>
          </w:p>
        </w:tc>
        <w:tc>
          <w:tcPr>
            <w:tcW w:w="1685" w:type="dxa"/>
            <w:vAlign w:val="center"/>
          </w:tcPr>
          <w:p w14:paraId="04E1FF9D" w14:textId="6C1F0E77" w:rsidR="00ED370A" w:rsidRPr="002B4556" w:rsidRDefault="00ED370A" w:rsidP="00ED370A">
            <w:pPr>
              <w:widowControl w:val="0"/>
              <w:jc w:val="center"/>
            </w:pPr>
            <w:r w:rsidRPr="00875F92">
              <w:rPr>
                <w:rFonts w:ascii="GHEA Grapalat" w:hAnsi="GHEA Grapalat"/>
                <w:sz w:val="16"/>
                <w:szCs w:val="16"/>
              </w:rPr>
              <w:t>Картофель</w:t>
            </w:r>
          </w:p>
        </w:tc>
        <w:tc>
          <w:tcPr>
            <w:tcW w:w="960" w:type="dxa"/>
            <w:vAlign w:val="center"/>
          </w:tcPr>
          <w:p w14:paraId="6D17EE24" w14:textId="6F5719C5" w:rsidR="00ED370A" w:rsidRPr="00D071E5" w:rsidRDefault="00ED370A" w:rsidP="00ED370A">
            <w:pPr>
              <w:widowControl w:val="0"/>
              <w:jc w:val="center"/>
              <w:rPr>
                <w:rFonts w:ascii="GHEA Grapalat" w:hAnsi="GHEA Grapalat"/>
                <w:sz w:val="16"/>
                <w:szCs w:val="16"/>
              </w:rPr>
            </w:pPr>
          </w:p>
        </w:tc>
        <w:tc>
          <w:tcPr>
            <w:tcW w:w="979" w:type="dxa"/>
            <w:vAlign w:val="center"/>
          </w:tcPr>
          <w:p w14:paraId="4A17DF8D" w14:textId="3023FABE" w:rsidR="00ED370A" w:rsidRPr="00D071E5" w:rsidRDefault="00ED370A" w:rsidP="00ED370A">
            <w:pPr>
              <w:widowControl w:val="0"/>
              <w:jc w:val="center"/>
              <w:rPr>
                <w:rFonts w:ascii="GHEA Grapalat" w:hAnsi="GHEA Grapalat"/>
                <w:sz w:val="16"/>
                <w:szCs w:val="16"/>
              </w:rPr>
            </w:pPr>
          </w:p>
        </w:tc>
        <w:tc>
          <w:tcPr>
            <w:tcW w:w="692" w:type="dxa"/>
            <w:vAlign w:val="center"/>
          </w:tcPr>
          <w:p w14:paraId="10E80376" w14:textId="1B2D33AB" w:rsidR="00ED370A" w:rsidRPr="00D071E5" w:rsidRDefault="00ED370A" w:rsidP="00ED370A">
            <w:pPr>
              <w:widowControl w:val="0"/>
              <w:jc w:val="center"/>
              <w:rPr>
                <w:rFonts w:ascii="GHEA Grapalat" w:hAnsi="GHEA Grapalat"/>
                <w:sz w:val="16"/>
                <w:szCs w:val="16"/>
              </w:rPr>
            </w:pPr>
          </w:p>
        </w:tc>
        <w:tc>
          <w:tcPr>
            <w:tcW w:w="837" w:type="dxa"/>
            <w:vAlign w:val="center"/>
          </w:tcPr>
          <w:p w14:paraId="2FD9742D" w14:textId="4E187429" w:rsidR="00ED370A" w:rsidRPr="00D071E5" w:rsidRDefault="00ED370A" w:rsidP="00ED370A">
            <w:pPr>
              <w:widowControl w:val="0"/>
              <w:jc w:val="center"/>
              <w:rPr>
                <w:rFonts w:ascii="GHEA Grapalat" w:hAnsi="GHEA Grapalat"/>
                <w:sz w:val="16"/>
                <w:szCs w:val="16"/>
              </w:rPr>
            </w:pPr>
          </w:p>
        </w:tc>
        <w:tc>
          <w:tcPr>
            <w:tcW w:w="535" w:type="dxa"/>
            <w:vAlign w:val="center"/>
          </w:tcPr>
          <w:p w14:paraId="444A9F90" w14:textId="771DD244" w:rsidR="00ED370A" w:rsidRPr="00D071E5" w:rsidRDefault="00ED370A" w:rsidP="00ED370A">
            <w:pPr>
              <w:widowControl w:val="0"/>
              <w:jc w:val="center"/>
              <w:rPr>
                <w:rFonts w:ascii="GHEA Grapalat" w:hAnsi="GHEA Grapalat"/>
                <w:sz w:val="16"/>
                <w:szCs w:val="16"/>
              </w:rPr>
            </w:pPr>
          </w:p>
        </w:tc>
        <w:tc>
          <w:tcPr>
            <w:tcW w:w="606" w:type="dxa"/>
            <w:vAlign w:val="center"/>
          </w:tcPr>
          <w:p w14:paraId="7DD84082"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6C2FBC53"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7E58BB27"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2D10C2E0" w14:textId="12B0E932"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7710E104" w14:textId="27EEE015"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5D9547E5" w14:textId="121752F5"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42F3F655" w14:textId="23D645DD"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243DE210" w14:textId="6E430659"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1412A00D" w14:textId="77777777" w:rsidTr="00ED370A">
        <w:trPr>
          <w:trHeight w:val="404"/>
          <w:jc w:val="center"/>
        </w:trPr>
        <w:tc>
          <w:tcPr>
            <w:tcW w:w="1695" w:type="dxa"/>
            <w:vAlign w:val="center"/>
          </w:tcPr>
          <w:p w14:paraId="78C07415" w14:textId="3D33E583"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09D35554"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15112150</w:t>
            </w:r>
          </w:p>
        </w:tc>
        <w:tc>
          <w:tcPr>
            <w:tcW w:w="1685" w:type="dxa"/>
            <w:vAlign w:val="center"/>
          </w:tcPr>
          <w:p w14:paraId="45335A14" w14:textId="7E7AD686" w:rsidR="00ED370A" w:rsidRPr="002B4556" w:rsidRDefault="00ED370A" w:rsidP="00ED370A">
            <w:pPr>
              <w:widowControl w:val="0"/>
              <w:jc w:val="center"/>
            </w:pPr>
            <w:r w:rsidRPr="00875F92">
              <w:rPr>
                <w:rFonts w:ascii="GHEA Grapalat" w:hAnsi="GHEA Grapalat"/>
                <w:sz w:val="16"/>
                <w:szCs w:val="16"/>
              </w:rPr>
              <w:t>Куриная грудка</w:t>
            </w:r>
          </w:p>
        </w:tc>
        <w:tc>
          <w:tcPr>
            <w:tcW w:w="960" w:type="dxa"/>
            <w:vAlign w:val="center"/>
          </w:tcPr>
          <w:p w14:paraId="5E139C90" w14:textId="04AED9A7" w:rsidR="00ED370A" w:rsidRPr="00D071E5" w:rsidRDefault="00ED370A" w:rsidP="00ED370A">
            <w:pPr>
              <w:widowControl w:val="0"/>
              <w:jc w:val="center"/>
              <w:rPr>
                <w:rFonts w:ascii="GHEA Grapalat" w:hAnsi="GHEA Grapalat"/>
                <w:sz w:val="16"/>
                <w:szCs w:val="16"/>
              </w:rPr>
            </w:pPr>
          </w:p>
        </w:tc>
        <w:tc>
          <w:tcPr>
            <w:tcW w:w="979" w:type="dxa"/>
            <w:vAlign w:val="center"/>
          </w:tcPr>
          <w:p w14:paraId="316A1E59" w14:textId="3511BDE5" w:rsidR="00ED370A" w:rsidRPr="00D071E5" w:rsidRDefault="00ED370A" w:rsidP="00ED370A">
            <w:pPr>
              <w:widowControl w:val="0"/>
              <w:jc w:val="center"/>
              <w:rPr>
                <w:rFonts w:ascii="GHEA Grapalat" w:hAnsi="GHEA Grapalat"/>
                <w:sz w:val="16"/>
                <w:szCs w:val="16"/>
              </w:rPr>
            </w:pPr>
          </w:p>
        </w:tc>
        <w:tc>
          <w:tcPr>
            <w:tcW w:w="692" w:type="dxa"/>
            <w:vAlign w:val="center"/>
          </w:tcPr>
          <w:p w14:paraId="4F1B1499" w14:textId="6001832A" w:rsidR="00ED370A" w:rsidRPr="00D071E5" w:rsidRDefault="00ED370A" w:rsidP="00ED370A">
            <w:pPr>
              <w:widowControl w:val="0"/>
              <w:jc w:val="center"/>
              <w:rPr>
                <w:rFonts w:ascii="GHEA Grapalat" w:hAnsi="GHEA Grapalat"/>
                <w:sz w:val="16"/>
                <w:szCs w:val="16"/>
              </w:rPr>
            </w:pPr>
          </w:p>
        </w:tc>
        <w:tc>
          <w:tcPr>
            <w:tcW w:w="837" w:type="dxa"/>
            <w:vAlign w:val="center"/>
          </w:tcPr>
          <w:p w14:paraId="5CF20A5F" w14:textId="6DBBFDB9" w:rsidR="00ED370A" w:rsidRPr="00D071E5" w:rsidRDefault="00ED370A" w:rsidP="00ED370A">
            <w:pPr>
              <w:widowControl w:val="0"/>
              <w:jc w:val="center"/>
              <w:rPr>
                <w:rFonts w:ascii="GHEA Grapalat" w:hAnsi="GHEA Grapalat"/>
                <w:sz w:val="16"/>
                <w:szCs w:val="16"/>
              </w:rPr>
            </w:pPr>
          </w:p>
        </w:tc>
        <w:tc>
          <w:tcPr>
            <w:tcW w:w="535" w:type="dxa"/>
            <w:vAlign w:val="center"/>
          </w:tcPr>
          <w:p w14:paraId="4C84C1B7" w14:textId="28A56FBA" w:rsidR="00ED370A" w:rsidRPr="00D071E5" w:rsidRDefault="00ED370A" w:rsidP="00ED370A">
            <w:pPr>
              <w:widowControl w:val="0"/>
              <w:jc w:val="center"/>
              <w:rPr>
                <w:rFonts w:ascii="GHEA Grapalat" w:hAnsi="GHEA Grapalat"/>
                <w:sz w:val="16"/>
                <w:szCs w:val="16"/>
              </w:rPr>
            </w:pPr>
          </w:p>
        </w:tc>
        <w:tc>
          <w:tcPr>
            <w:tcW w:w="606" w:type="dxa"/>
            <w:vAlign w:val="center"/>
          </w:tcPr>
          <w:p w14:paraId="1C087634"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BAB71E0"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4B3C4EB4"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63A42F4C" w14:textId="1C578716"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2CB763A2" w14:textId="64E6091E"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1275FC58" w14:textId="67F8B197"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535E822D" w14:textId="4AC1EB0F"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6BB4D9C1" w14:textId="0C638C4C"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7CF24730" w14:textId="77777777" w:rsidTr="00ED370A">
        <w:trPr>
          <w:trHeight w:val="404"/>
          <w:jc w:val="center"/>
        </w:trPr>
        <w:tc>
          <w:tcPr>
            <w:tcW w:w="1695" w:type="dxa"/>
            <w:vAlign w:val="center"/>
          </w:tcPr>
          <w:p w14:paraId="4D5669C1" w14:textId="0AF8A0E5"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5EA76442"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15811100</w:t>
            </w:r>
          </w:p>
        </w:tc>
        <w:tc>
          <w:tcPr>
            <w:tcW w:w="1685" w:type="dxa"/>
            <w:vAlign w:val="center"/>
          </w:tcPr>
          <w:p w14:paraId="0A0A4C85" w14:textId="4984D714" w:rsidR="00ED370A" w:rsidRPr="002B4556" w:rsidRDefault="00ED370A" w:rsidP="00ED370A">
            <w:pPr>
              <w:widowControl w:val="0"/>
              <w:jc w:val="center"/>
            </w:pPr>
            <w:r w:rsidRPr="00875F92">
              <w:rPr>
                <w:rFonts w:ascii="GHEA Grapalat" w:hAnsi="GHEA Grapalat"/>
                <w:sz w:val="16"/>
                <w:szCs w:val="16"/>
              </w:rPr>
              <w:t>Хлеб</w:t>
            </w:r>
          </w:p>
        </w:tc>
        <w:tc>
          <w:tcPr>
            <w:tcW w:w="960" w:type="dxa"/>
            <w:vAlign w:val="center"/>
          </w:tcPr>
          <w:p w14:paraId="48264655" w14:textId="4468889D" w:rsidR="00ED370A" w:rsidRPr="00D071E5" w:rsidRDefault="00ED370A" w:rsidP="00ED370A">
            <w:pPr>
              <w:widowControl w:val="0"/>
              <w:jc w:val="center"/>
              <w:rPr>
                <w:rFonts w:ascii="GHEA Grapalat" w:hAnsi="GHEA Grapalat"/>
                <w:sz w:val="16"/>
                <w:szCs w:val="16"/>
              </w:rPr>
            </w:pPr>
          </w:p>
        </w:tc>
        <w:tc>
          <w:tcPr>
            <w:tcW w:w="979" w:type="dxa"/>
            <w:vAlign w:val="center"/>
          </w:tcPr>
          <w:p w14:paraId="7F6517AC" w14:textId="7251BA64" w:rsidR="00ED370A" w:rsidRPr="00D071E5" w:rsidRDefault="00ED370A" w:rsidP="00ED370A">
            <w:pPr>
              <w:widowControl w:val="0"/>
              <w:jc w:val="center"/>
              <w:rPr>
                <w:rFonts w:ascii="GHEA Grapalat" w:hAnsi="GHEA Grapalat"/>
                <w:sz w:val="16"/>
                <w:szCs w:val="16"/>
              </w:rPr>
            </w:pPr>
          </w:p>
        </w:tc>
        <w:tc>
          <w:tcPr>
            <w:tcW w:w="692" w:type="dxa"/>
            <w:vAlign w:val="center"/>
          </w:tcPr>
          <w:p w14:paraId="644A17CB" w14:textId="007DB9E8" w:rsidR="00ED370A" w:rsidRPr="00D071E5" w:rsidRDefault="00ED370A" w:rsidP="00ED370A">
            <w:pPr>
              <w:widowControl w:val="0"/>
              <w:jc w:val="center"/>
              <w:rPr>
                <w:rFonts w:ascii="GHEA Grapalat" w:hAnsi="GHEA Grapalat"/>
                <w:sz w:val="16"/>
                <w:szCs w:val="16"/>
              </w:rPr>
            </w:pPr>
          </w:p>
        </w:tc>
        <w:tc>
          <w:tcPr>
            <w:tcW w:w="837" w:type="dxa"/>
            <w:vAlign w:val="center"/>
          </w:tcPr>
          <w:p w14:paraId="097FBFC2" w14:textId="1D311EF7" w:rsidR="00ED370A" w:rsidRPr="00D071E5" w:rsidRDefault="00ED370A" w:rsidP="00ED370A">
            <w:pPr>
              <w:widowControl w:val="0"/>
              <w:jc w:val="center"/>
              <w:rPr>
                <w:rFonts w:ascii="GHEA Grapalat" w:hAnsi="GHEA Grapalat"/>
                <w:sz w:val="16"/>
                <w:szCs w:val="16"/>
              </w:rPr>
            </w:pPr>
          </w:p>
        </w:tc>
        <w:tc>
          <w:tcPr>
            <w:tcW w:w="535" w:type="dxa"/>
            <w:vAlign w:val="center"/>
          </w:tcPr>
          <w:p w14:paraId="04EC365E" w14:textId="3E3BF4F5" w:rsidR="00ED370A" w:rsidRPr="00D071E5" w:rsidRDefault="00ED370A" w:rsidP="00ED370A">
            <w:pPr>
              <w:widowControl w:val="0"/>
              <w:jc w:val="center"/>
              <w:rPr>
                <w:rFonts w:ascii="GHEA Grapalat" w:hAnsi="GHEA Grapalat"/>
                <w:sz w:val="16"/>
                <w:szCs w:val="16"/>
              </w:rPr>
            </w:pPr>
          </w:p>
        </w:tc>
        <w:tc>
          <w:tcPr>
            <w:tcW w:w="606" w:type="dxa"/>
            <w:vAlign w:val="center"/>
          </w:tcPr>
          <w:p w14:paraId="74EE7329"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7AC4E2E1"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6E40BCA9"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4928107" w14:textId="6209FE06"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436CB718" w14:textId="346311C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3CB8ED7C" w14:textId="57AE0B2F"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1D7B78C1" w14:textId="4AEFE8A2"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24D43B43" w14:textId="70BC7188"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73D385A7" w14:textId="77777777" w:rsidTr="00ED370A">
        <w:trPr>
          <w:trHeight w:val="404"/>
          <w:jc w:val="center"/>
        </w:trPr>
        <w:tc>
          <w:tcPr>
            <w:tcW w:w="1695" w:type="dxa"/>
            <w:vAlign w:val="center"/>
          </w:tcPr>
          <w:p w14:paraId="3230C35D" w14:textId="7F411D8C"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5898443D"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15616000</w:t>
            </w:r>
          </w:p>
        </w:tc>
        <w:tc>
          <w:tcPr>
            <w:tcW w:w="1685" w:type="dxa"/>
            <w:vAlign w:val="center"/>
          </w:tcPr>
          <w:p w14:paraId="5185FC5A" w14:textId="083BF29C" w:rsidR="00ED370A" w:rsidRPr="002B4556" w:rsidRDefault="00ED370A" w:rsidP="00ED370A">
            <w:pPr>
              <w:widowControl w:val="0"/>
              <w:jc w:val="center"/>
            </w:pPr>
            <w:r w:rsidRPr="00875F92">
              <w:rPr>
                <w:rFonts w:ascii="GHEA Grapalat" w:hAnsi="GHEA Grapalat"/>
                <w:sz w:val="16"/>
                <w:szCs w:val="16"/>
              </w:rPr>
              <w:t>Гречиха</w:t>
            </w:r>
          </w:p>
        </w:tc>
        <w:tc>
          <w:tcPr>
            <w:tcW w:w="960" w:type="dxa"/>
            <w:vAlign w:val="center"/>
          </w:tcPr>
          <w:p w14:paraId="1C2ED87F" w14:textId="4C9C66EB" w:rsidR="00ED370A" w:rsidRPr="00D071E5" w:rsidRDefault="00ED370A" w:rsidP="00ED370A">
            <w:pPr>
              <w:widowControl w:val="0"/>
              <w:jc w:val="center"/>
              <w:rPr>
                <w:rFonts w:ascii="GHEA Grapalat" w:hAnsi="GHEA Grapalat"/>
                <w:sz w:val="16"/>
                <w:szCs w:val="16"/>
              </w:rPr>
            </w:pPr>
          </w:p>
        </w:tc>
        <w:tc>
          <w:tcPr>
            <w:tcW w:w="979" w:type="dxa"/>
            <w:vAlign w:val="center"/>
          </w:tcPr>
          <w:p w14:paraId="4C3444C5" w14:textId="0876B222" w:rsidR="00ED370A" w:rsidRPr="00D071E5" w:rsidRDefault="00ED370A" w:rsidP="00ED370A">
            <w:pPr>
              <w:widowControl w:val="0"/>
              <w:jc w:val="center"/>
              <w:rPr>
                <w:rFonts w:ascii="GHEA Grapalat" w:hAnsi="GHEA Grapalat"/>
                <w:sz w:val="16"/>
                <w:szCs w:val="16"/>
              </w:rPr>
            </w:pPr>
          </w:p>
        </w:tc>
        <w:tc>
          <w:tcPr>
            <w:tcW w:w="692" w:type="dxa"/>
            <w:vAlign w:val="center"/>
          </w:tcPr>
          <w:p w14:paraId="0C3F2218" w14:textId="504F2CCE" w:rsidR="00ED370A" w:rsidRPr="00D071E5" w:rsidRDefault="00ED370A" w:rsidP="00ED370A">
            <w:pPr>
              <w:widowControl w:val="0"/>
              <w:jc w:val="center"/>
              <w:rPr>
                <w:rFonts w:ascii="GHEA Grapalat" w:hAnsi="GHEA Grapalat"/>
                <w:sz w:val="16"/>
                <w:szCs w:val="16"/>
              </w:rPr>
            </w:pPr>
          </w:p>
        </w:tc>
        <w:tc>
          <w:tcPr>
            <w:tcW w:w="837" w:type="dxa"/>
            <w:vAlign w:val="center"/>
          </w:tcPr>
          <w:p w14:paraId="6D0BB51A" w14:textId="07793767" w:rsidR="00ED370A" w:rsidRPr="00D071E5" w:rsidRDefault="00ED370A" w:rsidP="00ED370A">
            <w:pPr>
              <w:widowControl w:val="0"/>
              <w:jc w:val="center"/>
              <w:rPr>
                <w:rFonts w:ascii="GHEA Grapalat" w:hAnsi="GHEA Grapalat"/>
                <w:sz w:val="16"/>
                <w:szCs w:val="16"/>
              </w:rPr>
            </w:pPr>
          </w:p>
        </w:tc>
        <w:tc>
          <w:tcPr>
            <w:tcW w:w="535" w:type="dxa"/>
            <w:vAlign w:val="center"/>
          </w:tcPr>
          <w:p w14:paraId="752FA419" w14:textId="369EDC61" w:rsidR="00ED370A" w:rsidRPr="00D071E5" w:rsidRDefault="00ED370A" w:rsidP="00ED370A">
            <w:pPr>
              <w:widowControl w:val="0"/>
              <w:jc w:val="center"/>
              <w:rPr>
                <w:rFonts w:ascii="GHEA Grapalat" w:hAnsi="GHEA Grapalat"/>
                <w:sz w:val="16"/>
                <w:szCs w:val="16"/>
              </w:rPr>
            </w:pPr>
          </w:p>
        </w:tc>
        <w:tc>
          <w:tcPr>
            <w:tcW w:w="606" w:type="dxa"/>
            <w:vAlign w:val="center"/>
          </w:tcPr>
          <w:p w14:paraId="3FB74473"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74C9C2DF"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7B45CFB5"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03E45C5" w14:textId="085C50B7"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30076983" w14:textId="58913BF2"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2767A35A" w14:textId="56B586FC"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4DF28897" w14:textId="0D0843BF"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6C6EDAF9" w14:textId="111BB3D5"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30E24CCC" w14:textId="77777777" w:rsidTr="00ED370A">
        <w:trPr>
          <w:trHeight w:val="404"/>
          <w:jc w:val="center"/>
        </w:trPr>
        <w:tc>
          <w:tcPr>
            <w:tcW w:w="1695" w:type="dxa"/>
            <w:vAlign w:val="center"/>
          </w:tcPr>
          <w:p w14:paraId="0654E330" w14:textId="00177215"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6C51523B"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3142510</w:t>
            </w:r>
          </w:p>
        </w:tc>
        <w:tc>
          <w:tcPr>
            <w:tcW w:w="1685" w:type="dxa"/>
            <w:vAlign w:val="center"/>
          </w:tcPr>
          <w:p w14:paraId="65FAB7A0" w14:textId="7ED70410" w:rsidR="00ED370A" w:rsidRPr="002B4556" w:rsidRDefault="00ED370A" w:rsidP="00ED370A">
            <w:pPr>
              <w:widowControl w:val="0"/>
              <w:jc w:val="center"/>
            </w:pPr>
            <w:r w:rsidRPr="00875F92">
              <w:rPr>
                <w:rFonts w:ascii="GHEA Grapalat" w:hAnsi="GHEA Grapalat"/>
                <w:sz w:val="16"/>
                <w:szCs w:val="16"/>
              </w:rPr>
              <w:t>Яйцо</w:t>
            </w:r>
          </w:p>
        </w:tc>
        <w:tc>
          <w:tcPr>
            <w:tcW w:w="960" w:type="dxa"/>
            <w:vAlign w:val="center"/>
          </w:tcPr>
          <w:p w14:paraId="5E6372A1" w14:textId="40D96B49" w:rsidR="00ED370A" w:rsidRPr="00D071E5" w:rsidRDefault="00ED370A" w:rsidP="00ED370A">
            <w:pPr>
              <w:widowControl w:val="0"/>
              <w:jc w:val="center"/>
              <w:rPr>
                <w:rFonts w:ascii="GHEA Grapalat" w:hAnsi="GHEA Grapalat"/>
                <w:sz w:val="16"/>
                <w:szCs w:val="16"/>
              </w:rPr>
            </w:pPr>
          </w:p>
        </w:tc>
        <w:tc>
          <w:tcPr>
            <w:tcW w:w="979" w:type="dxa"/>
            <w:vAlign w:val="center"/>
          </w:tcPr>
          <w:p w14:paraId="2831794F" w14:textId="5356B7E3" w:rsidR="00ED370A" w:rsidRPr="00D071E5" w:rsidRDefault="00ED370A" w:rsidP="00ED370A">
            <w:pPr>
              <w:widowControl w:val="0"/>
              <w:jc w:val="center"/>
              <w:rPr>
                <w:rFonts w:ascii="GHEA Grapalat" w:hAnsi="GHEA Grapalat"/>
                <w:sz w:val="16"/>
                <w:szCs w:val="16"/>
              </w:rPr>
            </w:pPr>
          </w:p>
        </w:tc>
        <w:tc>
          <w:tcPr>
            <w:tcW w:w="692" w:type="dxa"/>
            <w:vAlign w:val="center"/>
          </w:tcPr>
          <w:p w14:paraId="0D0797FB" w14:textId="7CF16258" w:rsidR="00ED370A" w:rsidRPr="00D071E5" w:rsidRDefault="00ED370A" w:rsidP="00ED370A">
            <w:pPr>
              <w:widowControl w:val="0"/>
              <w:jc w:val="center"/>
              <w:rPr>
                <w:rFonts w:ascii="GHEA Grapalat" w:hAnsi="GHEA Grapalat"/>
                <w:sz w:val="16"/>
                <w:szCs w:val="16"/>
              </w:rPr>
            </w:pPr>
          </w:p>
        </w:tc>
        <w:tc>
          <w:tcPr>
            <w:tcW w:w="837" w:type="dxa"/>
            <w:vAlign w:val="center"/>
          </w:tcPr>
          <w:p w14:paraId="775E2836" w14:textId="0EB2D065" w:rsidR="00ED370A" w:rsidRPr="00D071E5" w:rsidRDefault="00ED370A" w:rsidP="00ED370A">
            <w:pPr>
              <w:widowControl w:val="0"/>
              <w:jc w:val="center"/>
              <w:rPr>
                <w:rFonts w:ascii="GHEA Grapalat" w:hAnsi="GHEA Grapalat"/>
                <w:sz w:val="16"/>
                <w:szCs w:val="16"/>
              </w:rPr>
            </w:pPr>
          </w:p>
        </w:tc>
        <w:tc>
          <w:tcPr>
            <w:tcW w:w="535" w:type="dxa"/>
            <w:vAlign w:val="center"/>
          </w:tcPr>
          <w:p w14:paraId="72398A03" w14:textId="541A4416" w:rsidR="00ED370A" w:rsidRPr="00D071E5" w:rsidRDefault="00ED370A" w:rsidP="00ED370A">
            <w:pPr>
              <w:widowControl w:val="0"/>
              <w:jc w:val="center"/>
              <w:rPr>
                <w:rFonts w:ascii="GHEA Grapalat" w:hAnsi="GHEA Grapalat"/>
                <w:sz w:val="16"/>
                <w:szCs w:val="16"/>
              </w:rPr>
            </w:pPr>
          </w:p>
        </w:tc>
        <w:tc>
          <w:tcPr>
            <w:tcW w:w="606" w:type="dxa"/>
            <w:vAlign w:val="center"/>
          </w:tcPr>
          <w:p w14:paraId="24709299"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DB4B4A7"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68831F91"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095EE0A9" w14:textId="6ECEA3C1"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17DD64DA" w14:textId="086D17DB"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2372AE2D" w14:textId="5C38E00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0190C9EB" w14:textId="0CF78AF2"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2A9F007C" w14:textId="0F9A18F2"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45031057" w14:textId="77777777" w:rsidTr="00ED370A">
        <w:trPr>
          <w:trHeight w:val="404"/>
          <w:jc w:val="center"/>
        </w:trPr>
        <w:tc>
          <w:tcPr>
            <w:tcW w:w="1695" w:type="dxa"/>
            <w:vAlign w:val="center"/>
          </w:tcPr>
          <w:p w14:paraId="1E83C1E7" w14:textId="1E804A9A"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6E79948D"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15851100</w:t>
            </w:r>
          </w:p>
        </w:tc>
        <w:tc>
          <w:tcPr>
            <w:tcW w:w="1685" w:type="dxa"/>
            <w:vAlign w:val="center"/>
          </w:tcPr>
          <w:p w14:paraId="3C7B3C44" w14:textId="19C3DF43" w:rsidR="00ED370A" w:rsidRPr="002B4556" w:rsidRDefault="00ED370A" w:rsidP="00ED370A">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0DE29623" w:rsidR="00ED370A" w:rsidRPr="00D071E5" w:rsidRDefault="00ED370A" w:rsidP="00ED370A">
            <w:pPr>
              <w:widowControl w:val="0"/>
              <w:jc w:val="center"/>
              <w:rPr>
                <w:rFonts w:ascii="GHEA Grapalat" w:hAnsi="GHEA Grapalat"/>
                <w:sz w:val="16"/>
                <w:szCs w:val="16"/>
              </w:rPr>
            </w:pPr>
          </w:p>
        </w:tc>
        <w:tc>
          <w:tcPr>
            <w:tcW w:w="979" w:type="dxa"/>
            <w:vAlign w:val="center"/>
          </w:tcPr>
          <w:p w14:paraId="1BA571AD" w14:textId="53520DA7" w:rsidR="00ED370A" w:rsidRPr="00D071E5" w:rsidRDefault="00ED370A" w:rsidP="00ED370A">
            <w:pPr>
              <w:widowControl w:val="0"/>
              <w:jc w:val="center"/>
              <w:rPr>
                <w:rFonts w:ascii="GHEA Grapalat" w:hAnsi="GHEA Grapalat"/>
                <w:sz w:val="16"/>
                <w:szCs w:val="16"/>
              </w:rPr>
            </w:pPr>
          </w:p>
        </w:tc>
        <w:tc>
          <w:tcPr>
            <w:tcW w:w="692" w:type="dxa"/>
            <w:vAlign w:val="center"/>
          </w:tcPr>
          <w:p w14:paraId="3506C560" w14:textId="5C4161CE" w:rsidR="00ED370A" w:rsidRPr="00D071E5" w:rsidRDefault="00ED370A" w:rsidP="00ED370A">
            <w:pPr>
              <w:widowControl w:val="0"/>
              <w:jc w:val="center"/>
              <w:rPr>
                <w:rFonts w:ascii="GHEA Grapalat" w:hAnsi="GHEA Grapalat"/>
                <w:sz w:val="16"/>
                <w:szCs w:val="16"/>
              </w:rPr>
            </w:pPr>
          </w:p>
        </w:tc>
        <w:tc>
          <w:tcPr>
            <w:tcW w:w="837" w:type="dxa"/>
            <w:vAlign w:val="center"/>
          </w:tcPr>
          <w:p w14:paraId="5FCED14F" w14:textId="43061ADD" w:rsidR="00ED370A" w:rsidRPr="00D071E5" w:rsidRDefault="00ED370A" w:rsidP="00ED370A">
            <w:pPr>
              <w:widowControl w:val="0"/>
              <w:jc w:val="center"/>
              <w:rPr>
                <w:rFonts w:ascii="GHEA Grapalat" w:hAnsi="GHEA Grapalat"/>
                <w:sz w:val="16"/>
                <w:szCs w:val="16"/>
              </w:rPr>
            </w:pPr>
          </w:p>
        </w:tc>
        <w:tc>
          <w:tcPr>
            <w:tcW w:w="535" w:type="dxa"/>
            <w:vAlign w:val="center"/>
          </w:tcPr>
          <w:p w14:paraId="1C40B0F2" w14:textId="409F86E0" w:rsidR="00ED370A" w:rsidRPr="00D071E5" w:rsidRDefault="00ED370A" w:rsidP="00ED370A">
            <w:pPr>
              <w:widowControl w:val="0"/>
              <w:jc w:val="center"/>
              <w:rPr>
                <w:rFonts w:ascii="GHEA Grapalat" w:hAnsi="GHEA Grapalat"/>
                <w:sz w:val="16"/>
                <w:szCs w:val="16"/>
              </w:rPr>
            </w:pPr>
          </w:p>
        </w:tc>
        <w:tc>
          <w:tcPr>
            <w:tcW w:w="606" w:type="dxa"/>
            <w:vAlign w:val="center"/>
          </w:tcPr>
          <w:p w14:paraId="78D1074E"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61241E9"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057743D1"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4B7156EE" w14:textId="25BBA3C7"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5620D688" w14:textId="2A86D50C"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44D2F2BA" w14:textId="11A7F957"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BB6A2CF" w14:textId="7415391F"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5890C5DA" w14:textId="6D3D5524"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73FCD33C" w14:textId="77777777" w:rsidTr="00ED370A">
        <w:trPr>
          <w:trHeight w:val="404"/>
          <w:jc w:val="center"/>
        </w:trPr>
        <w:tc>
          <w:tcPr>
            <w:tcW w:w="1695" w:type="dxa"/>
            <w:vAlign w:val="center"/>
          </w:tcPr>
          <w:p w14:paraId="3EDB5088" w14:textId="3ABAA78D"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6F14A71A"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15331154</w:t>
            </w:r>
          </w:p>
        </w:tc>
        <w:tc>
          <w:tcPr>
            <w:tcW w:w="1685" w:type="dxa"/>
            <w:vAlign w:val="center"/>
          </w:tcPr>
          <w:p w14:paraId="5AA7F07C" w14:textId="0A58D427" w:rsidR="00ED370A" w:rsidRPr="002B4556" w:rsidRDefault="00ED370A" w:rsidP="00ED370A">
            <w:pPr>
              <w:widowControl w:val="0"/>
              <w:jc w:val="center"/>
            </w:pPr>
            <w:r w:rsidRPr="00875F92">
              <w:rPr>
                <w:rFonts w:ascii="GHEA Grapalat" w:hAnsi="GHEA Grapalat"/>
                <w:sz w:val="16"/>
                <w:szCs w:val="16"/>
              </w:rPr>
              <w:t>Горох</w:t>
            </w:r>
          </w:p>
        </w:tc>
        <w:tc>
          <w:tcPr>
            <w:tcW w:w="960" w:type="dxa"/>
            <w:vAlign w:val="center"/>
          </w:tcPr>
          <w:p w14:paraId="77C1BE0E" w14:textId="5991DEFD" w:rsidR="00ED370A" w:rsidRPr="00D071E5" w:rsidRDefault="00ED370A" w:rsidP="00ED370A">
            <w:pPr>
              <w:widowControl w:val="0"/>
              <w:jc w:val="center"/>
              <w:rPr>
                <w:rFonts w:ascii="GHEA Grapalat" w:hAnsi="GHEA Grapalat"/>
                <w:sz w:val="16"/>
                <w:szCs w:val="16"/>
              </w:rPr>
            </w:pPr>
          </w:p>
        </w:tc>
        <w:tc>
          <w:tcPr>
            <w:tcW w:w="979" w:type="dxa"/>
            <w:vAlign w:val="center"/>
          </w:tcPr>
          <w:p w14:paraId="5EA50656" w14:textId="3F41C791" w:rsidR="00ED370A" w:rsidRPr="00D071E5" w:rsidRDefault="00ED370A" w:rsidP="00ED370A">
            <w:pPr>
              <w:widowControl w:val="0"/>
              <w:jc w:val="center"/>
              <w:rPr>
                <w:rFonts w:ascii="GHEA Grapalat" w:hAnsi="GHEA Grapalat"/>
                <w:sz w:val="16"/>
                <w:szCs w:val="16"/>
              </w:rPr>
            </w:pPr>
          </w:p>
        </w:tc>
        <w:tc>
          <w:tcPr>
            <w:tcW w:w="692" w:type="dxa"/>
            <w:vAlign w:val="center"/>
          </w:tcPr>
          <w:p w14:paraId="7BF0F6C4" w14:textId="1911143B" w:rsidR="00ED370A" w:rsidRPr="00D071E5" w:rsidRDefault="00ED370A" w:rsidP="00ED370A">
            <w:pPr>
              <w:widowControl w:val="0"/>
              <w:jc w:val="center"/>
              <w:rPr>
                <w:rFonts w:ascii="GHEA Grapalat" w:hAnsi="GHEA Grapalat"/>
                <w:sz w:val="16"/>
                <w:szCs w:val="16"/>
              </w:rPr>
            </w:pPr>
          </w:p>
        </w:tc>
        <w:tc>
          <w:tcPr>
            <w:tcW w:w="837" w:type="dxa"/>
            <w:vAlign w:val="center"/>
          </w:tcPr>
          <w:p w14:paraId="6637C220" w14:textId="2D43B204" w:rsidR="00ED370A" w:rsidRPr="00D071E5" w:rsidRDefault="00ED370A" w:rsidP="00ED370A">
            <w:pPr>
              <w:widowControl w:val="0"/>
              <w:jc w:val="center"/>
              <w:rPr>
                <w:rFonts w:ascii="GHEA Grapalat" w:hAnsi="GHEA Grapalat"/>
                <w:sz w:val="16"/>
                <w:szCs w:val="16"/>
              </w:rPr>
            </w:pPr>
          </w:p>
        </w:tc>
        <w:tc>
          <w:tcPr>
            <w:tcW w:w="535" w:type="dxa"/>
            <w:vAlign w:val="center"/>
          </w:tcPr>
          <w:p w14:paraId="041F2876" w14:textId="37B170DD" w:rsidR="00ED370A" w:rsidRPr="00D071E5" w:rsidRDefault="00ED370A" w:rsidP="00ED370A">
            <w:pPr>
              <w:widowControl w:val="0"/>
              <w:jc w:val="center"/>
              <w:rPr>
                <w:rFonts w:ascii="GHEA Grapalat" w:hAnsi="GHEA Grapalat"/>
                <w:sz w:val="16"/>
                <w:szCs w:val="16"/>
              </w:rPr>
            </w:pPr>
          </w:p>
        </w:tc>
        <w:tc>
          <w:tcPr>
            <w:tcW w:w="606" w:type="dxa"/>
            <w:vAlign w:val="center"/>
          </w:tcPr>
          <w:p w14:paraId="3A5FDA62"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A49BF31"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4A386942"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712AD421" w14:textId="64F84215"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1318D6F3" w14:textId="230C1126"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3AFADD8D" w14:textId="20FA9967"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451249AE" w14:textId="48DBB98B"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69A181C8" w14:textId="3069DB05"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2BB210C6" w14:textId="77777777" w:rsidTr="00ED370A">
        <w:trPr>
          <w:trHeight w:val="404"/>
          <w:jc w:val="center"/>
        </w:trPr>
        <w:tc>
          <w:tcPr>
            <w:tcW w:w="1695" w:type="dxa"/>
            <w:vAlign w:val="center"/>
          </w:tcPr>
          <w:p w14:paraId="22B6ED1E" w14:textId="25BA96C7"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02899977"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15331153</w:t>
            </w:r>
          </w:p>
        </w:tc>
        <w:tc>
          <w:tcPr>
            <w:tcW w:w="1685" w:type="dxa"/>
            <w:vAlign w:val="center"/>
          </w:tcPr>
          <w:p w14:paraId="216D7BE2" w14:textId="0CCF823C" w:rsidR="00ED370A" w:rsidRPr="002B4556" w:rsidRDefault="00ED370A" w:rsidP="00ED370A">
            <w:pPr>
              <w:widowControl w:val="0"/>
              <w:jc w:val="center"/>
            </w:pPr>
            <w:r w:rsidRPr="00875F92">
              <w:rPr>
                <w:rFonts w:ascii="GHEA Grapalat" w:hAnsi="GHEA Grapalat"/>
                <w:sz w:val="16"/>
                <w:szCs w:val="16"/>
              </w:rPr>
              <w:t>Чечевица</w:t>
            </w:r>
          </w:p>
        </w:tc>
        <w:tc>
          <w:tcPr>
            <w:tcW w:w="960" w:type="dxa"/>
            <w:vAlign w:val="center"/>
          </w:tcPr>
          <w:p w14:paraId="00364D3F" w14:textId="62AFDB0E" w:rsidR="00ED370A" w:rsidRPr="00D071E5" w:rsidRDefault="00ED370A" w:rsidP="00ED370A">
            <w:pPr>
              <w:widowControl w:val="0"/>
              <w:jc w:val="center"/>
              <w:rPr>
                <w:rFonts w:ascii="GHEA Grapalat" w:hAnsi="GHEA Grapalat"/>
                <w:sz w:val="16"/>
                <w:szCs w:val="16"/>
              </w:rPr>
            </w:pPr>
          </w:p>
        </w:tc>
        <w:tc>
          <w:tcPr>
            <w:tcW w:w="979" w:type="dxa"/>
            <w:vAlign w:val="center"/>
          </w:tcPr>
          <w:p w14:paraId="3E3E0995" w14:textId="5E78FDDC" w:rsidR="00ED370A" w:rsidRPr="00D071E5" w:rsidRDefault="00ED370A" w:rsidP="00ED370A">
            <w:pPr>
              <w:widowControl w:val="0"/>
              <w:jc w:val="center"/>
              <w:rPr>
                <w:rFonts w:ascii="GHEA Grapalat" w:hAnsi="GHEA Grapalat"/>
                <w:sz w:val="16"/>
                <w:szCs w:val="16"/>
              </w:rPr>
            </w:pPr>
          </w:p>
        </w:tc>
        <w:tc>
          <w:tcPr>
            <w:tcW w:w="692" w:type="dxa"/>
            <w:vAlign w:val="center"/>
          </w:tcPr>
          <w:p w14:paraId="6D026C99" w14:textId="557401E1" w:rsidR="00ED370A" w:rsidRPr="00D071E5" w:rsidRDefault="00ED370A" w:rsidP="00ED370A">
            <w:pPr>
              <w:widowControl w:val="0"/>
              <w:jc w:val="center"/>
              <w:rPr>
                <w:rFonts w:ascii="GHEA Grapalat" w:hAnsi="GHEA Grapalat"/>
                <w:sz w:val="16"/>
                <w:szCs w:val="16"/>
              </w:rPr>
            </w:pPr>
          </w:p>
        </w:tc>
        <w:tc>
          <w:tcPr>
            <w:tcW w:w="837" w:type="dxa"/>
            <w:vAlign w:val="center"/>
          </w:tcPr>
          <w:p w14:paraId="110D1F26" w14:textId="5F5B87C2" w:rsidR="00ED370A" w:rsidRPr="00D071E5" w:rsidRDefault="00ED370A" w:rsidP="00ED370A">
            <w:pPr>
              <w:widowControl w:val="0"/>
              <w:jc w:val="center"/>
              <w:rPr>
                <w:rFonts w:ascii="GHEA Grapalat" w:hAnsi="GHEA Grapalat"/>
                <w:sz w:val="16"/>
                <w:szCs w:val="16"/>
              </w:rPr>
            </w:pPr>
          </w:p>
        </w:tc>
        <w:tc>
          <w:tcPr>
            <w:tcW w:w="535" w:type="dxa"/>
            <w:vAlign w:val="center"/>
          </w:tcPr>
          <w:p w14:paraId="3F70A822" w14:textId="2EF09A48" w:rsidR="00ED370A" w:rsidRPr="00D071E5" w:rsidRDefault="00ED370A" w:rsidP="00ED370A">
            <w:pPr>
              <w:widowControl w:val="0"/>
              <w:jc w:val="center"/>
              <w:rPr>
                <w:rFonts w:ascii="GHEA Grapalat" w:hAnsi="GHEA Grapalat"/>
                <w:sz w:val="16"/>
                <w:szCs w:val="16"/>
              </w:rPr>
            </w:pPr>
          </w:p>
        </w:tc>
        <w:tc>
          <w:tcPr>
            <w:tcW w:w="606" w:type="dxa"/>
            <w:vAlign w:val="center"/>
          </w:tcPr>
          <w:p w14:paraId="5FEEE416"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6AB1019F"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2398249A"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1EC0FABE" w14:textId="68041A44"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6C6019D8" w14:textId="00709F8A"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3DCC76F8" w14:textId="7BA515C5"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7FCD98A" w14:textId="07411FF5"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6A326DFA" w14:textId="68739C8B"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139C285B" w14:textId="77777777" w:rsidTr="00ED370A">
        <w:trPr>
          <w:trHeight w:val="404"/>
          <w:jc w:val="center"/>
        </w:trPr>
        <w:tc>
          <w:tcPr>
            <w:tcW w:w="1695" w:type="dxa"/>
            <w:vAlign w:val="center"/>
          </w:tcPr>
          <w:p w14:paraId="4FF17551" w14:textId="02371FDF"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39509036"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15541200</w:t>
            </w:r>
          </w:p>
        </w:tc>
        <w:tc>
          <w:tcPr>
            <w:tcW w:w="1685" w:type="dxa"/>
            <w:vAlign w:val="center"/>
          </w:tcPr>
          <w:p w14:paraId="7F4C5EBA" w14:textId="0FC3F5C4" w:rsidR="00ED370A" w:rsidRPr="002B4556" w:rsidRDefault="00ED370A" w:rsidP="00ED370A">
            <w:pPr>
              <w:widowControl w:val="0"/>
              <w:jc w:val="center"/>
            </w:pPr>
            <w:r w:rsidRPr="00875F92">
              <w:rPr>
                <w:rFonts w:ascii="GHEA Grapalat" w:hAnsi="GHEA Grapalat"/>
                <w:sz w:val="16"/>
                <w:szCs w:val="16"/>
              </w:rPr>
              <w:t>Сыр</w:t>
            </w:r>
          </w:p>
        </w:tc>
        <w:tc>
          <w:tcPr>
            <w:tcW w:w="960" w:type="dxa"/>
            <w:vAlign w:val="center"/>
          </w:tcPr>
          <w:p w14:paraId="2FDB150F" w14:textId="39F937DC" w:rsidR="00ED370A" w:rsidRPr="00D071E5" w:rsidRDefault="00ED370A" w:rsidP="00ED370A">
            <w:pPr>
              <w:widowControl w:val="0"/>
              <w:jc w:val="center"/>
              <w:rPr>
                <w:rFonts w:ascii="GHEA Grapalat" w:hAnsi="GHEA Grapalat"/>
                <w:sz w:val="16"/>
                <w:szCs w:val="16"/>
              </w:rPr>
            </w:pPr>
          </w:p>
        </w:tc>
        <w:tc>
          <w:tcPr>
            <w:tcW w:w="979" w:type="dxa"/>
            <w:vAlign w:val="center"/>
          </w:tcPr>
          <w:p w14:paraId="02C3B44C" w14:textId="1EE7B436" w:rsidR="00ED370A" w:rsidRPr="00D071E5" w:rsidRDefault="00ED370A" w:rsidP="00ED370A">
            <w:pPr>
              <w:widowControl w:val="0"/>
              <w:jc w:val="center"/>
              <w:rPr>
                <w:rFonts w:ascii="GHEA Grapalat" w:hAnsi="GHEA Grapalat"/>
                <w:sz w:val="16"/>
                <w:szCs w:val="16"/>
              </w:rPr>
            </w:pPr>
          </w:p>
        </w:tc>
        <w:tc>
          <w:tcPr>
            <w:tcW w:w="692" w:type="dxa"/>
            <w:vAlign w:val="center"/>
          </w:tcPr>
          <w:p w14:paraId="28E884E7" w14:textId="109AD4F0" w:rsidR="00ED370A" w:rsidRPr="00D071E5" w:rsidRDefault="00ED370A" w:rsidP="00ED370A">
            <w:pPr>
              <w:widowControl w:val="0"/>
              <w:jc w:val="center"/>
              <w:rPr>
                <w:rFonts w:ascii="GHEA Grapalat" w:hAnsi="GHEA Grapalat"/>
                <w:sz w:val="16"/>
                <w:szCs w:val="16"/>
              </w:rPr>
            </w:pPr>
          </w:p>
        </w:tc>
        <w:tc>
          <w:tcPr>
            <w:tcW w:w="837" w:type="dxa"/>
            <w:vAlign w:val="center"/>
          </w:tcPr>
          <w:p w14:paraId="7B3F5BB9" w14:textId="2DB840CD" w:rsidR="00ED370A" w:rsidRPr="00D071E5" w:rsidRDefault="00ED370A" w:rsidP="00ED370A">
            <w:pPr>
              <w:widowControl w:val="0"/>
              <w:jc w:val="center"/>
              <w:rPr>
                <w:rFonts w:ascii="GHEA Grapalat" w:hAnsi="GHEA Grapalat"/>
                <w:sz w:val="16"/>
                <w:szCs w:val="16"/>
              </w:rPr>
            </w:pPr>
          </w:p>
        </w:tc>
        <w:tc>
          <w:tcPr>
            <w:tcW w:w="535" w:type="dxa"/>
            <w:vAlign w:val="center"/>
          </w:tcPr>
          <w:p w14:paraId="48AEB5D4" w14:textId="5DB96DDB" w:rsidR="00ED370A" w:rsidRPr="00D071E5" w:rsidRDefault="00ED370A" w:rsidP="00ED370A">
            <w:pPr>
              <w:widowControl w:val="0"/>
              <w:jc w:val="center"/>
              <w:rPr>
                <w:rFonts w:ascii="GHEA Grapalat" w:hAnsi="GHEA Grapalat"/>
                <w:sz w:val="16"/>
                <w:szCs w:val="16"/>
              </w:rPr>
            </w:pPr>
          </w:p>
        </w:tc>
        <w:tc>
          <w:tcPr>
            <w:tcW w:w="606" w:type="dxa"/>
            <w:vAlign w:val="center"/>
          </w:tcPr>
          <w:p w14:paraId="718255F6"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3028B74E"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250CE568"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7AC997DA" w14:textId="36497696"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22D37491" w14:textId="3B57162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252BA795" w14:textId="16F9E92E"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16C8CEDB" w14:textId="0C734BBA"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30B4653A" w14:textId="3E2CD305"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08968570" w14:textId="77777777" w:rsidTr="00ED370A">
        <w:trPr>
          <w:trHeight w:val="404"/>
          <w:jc w:val="center"/>
        </w:trPr>
        <w:tc>
          <w:tcPr>
            <w:tcW w:w="1695" w:type="dxa"/>
            <w:vAlign w:val="center"/>
          </w:tcPr>
          <w:p w14:paraId="3A1F8218" w14:textId="17CE5DBE" w:rsidR="00ED370A" w:rsidRDefault="00ED370A" w:rsidP="00ED370A">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78A67073"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15551600</w:t>
            </w:r>
          </w:p>
        </w:tc>
        <w:tc>
          <w:tcPr>
            <w:tcW w:w="1685" w:type="dxa"/>
            <w:vAlign w:val="center"/>
          </w:tcPr>
          <w:p w14:paraId="4600AD23" w14:textId="6BB81BFE" w:rsidR="00ED370A" w:rsidRPr="002B4556" w:rsidRDefault="00ED370A" w:rsidP="00ED370A">
            <w:pPr>
              <w:widowControl w:val="0"/>
              <w:jc w:val="center"/>
            </w:pPr>
            <w:r w:rsidRPr="00875F92">
              <w:rPr>
                <w:rFonts w:ascii="GHEA Grapalat" w:hAnsi="GHEA Grapalat"/>
                <w:sz w:val="16"/>
                <w:szCs w:val="16"/>
              </w:rPr>
              <w:t>Йогурт</w:t>
            </w:r>
          </w:p>
        </w:tc>
        <w:tc>
          <w:tcPr>
            <w:tcW w:w="960" w:type="dxa"/>
            <w:vAlign w:val="center"/>
          </w:tcPr>
          <w:p w14:paraId="22FEEFE8" w14:textId="235FF3BD" w:rsidR="00ED370A" w:rsidRPr="00D071E5" w:rsidRDefault="00ED370A" w:rsidP="00ED370A">
            <w:pPr>
              <w:widowControl w:val="0"/>
              <w:jc w:val="center"/>
              <w:rPr>
                <w:rFonts w:ascii="GHEA Grapalat" w:hAnsi="GHEA Grapalat"/>
                <w:sz w:val="16"/>
                <w:szCs w:val="16"/>
              </w:rPr>
            </w:pPr>
          </w:p>
        </w:tc>
        <w:tc>
          <w:tcPr>
            <w:tcW w:w="979" w:type="dxa"/>
            <w:vAlign w:val="center"/>
          </w:tcPr>
          <w:p w14:paraId="2946691B" w14:textId="38AEC247" w:rsidR="00ED370A" w:rsidRPr="00D071E5" w:rsidRDefault="00ED370A" w:rsidP="00ED370A">
            <w:pPr>
              <w:widowControl w:val="0"/>
              <w:jc w:val="center"/>
              <w:rPr>
                <w:rFonts w:ascii="GHEA Grapalat" w:hAnsi="GHEA Grapalat"/>
                <w:sz w:val="16"/>
                <w:szCs w:val="16"/>
              </w:rPr>
            </w:pPr>
          </w:p>
        </w:tc>
        <w:tc>
          <w:tcPr>
            <w:tcW w:w="692" w:type="dxa"/>
            <w:vAlign w:val="center"/>
          </w:tcPr>
          <w:p w14:paraId="0D3AF1C6" w14:textId="6D38D776" w:rsidR="00ED370A" w:rsidRPr="00D071E5" w:rsidRDefault="00ED370A" w:rsidP="00ED370A">
            <w:pPr>
              <w:widowControl w:val="0"/>
              <w:jc w:val="center"/>
              <w:rPr>
                <w:rFonts w:ascii="GHEA Grapalat" w:hAnsi="GHEA Grapalat"/>
                <w:sz w:val="16"/>
                <w:szCs w:val="16"/>
              </w:rPr>
            </w:pPr>
          </w:p>
        </w:tc>
        <w:tc>
          <w:tcPr>
            <w:tcW w:w="837" w:type="dxa"/>
            <w:vAlign w:val="center"/>
          </w:tcPr>
          <w:p w14:paraId="2959FEEA" w14:textId="177E8ECC" w:rsidR="00ED370A" w:rsidRPr="00D071E5" w:rsidRDefault="00ED370A" w:rsidP="00ED370A">
            <w:pPr>
              <w:widowControl w:val="0"/>
              <w:jc w:val="center"/>
              <w:rPr>
                <w:rFonts w:ascii="GHEA Grapalat" w:hAnsi="GHEA Grapalat"/>
                <w:sz w:val="16"/>
                <w:szCs w:val="16"/>
              </w:rPr>
            </w:pPr>
          </w:p>
        </w:tc>
        <w:tc>
          <w:tcPr>
            <w:tcW w:w="535" w:type="dxa"/>
            <w:vAlign w:val="center"/>
          </w:tcPr>
          <w:p w14:paraId="7C952382" w14:textId="5355A3ED" w:rsidR="00ED370A" w:rsidRPr="00D071E5" w:rsidRDefault="00ED370A" w:rsidP="00ED370A">
            <w:pPr>
              <w:widowControl w:val="0"/>
              <w:jc w:val="center"/>
              <w:rPr>
                <w:rFonts w:ascii="GHEA Grapalat" w:hAnsi="GHEA Grapalat"/>
                <w:sz w:val="16"/>
                <w:szCs w:val="16"/>
              </w:rPr>
            </w:pPr>
          </w:p>
        </w:tc>
        <w:tc>
          <w:tcPr>
            <w:tcW w:w="606" w:type="dxa"/>
            <w:vAlign w:val="center"/>
          </w:tcPr>
          <w:p w14:paraId="00801D87"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4DF97BB7"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770BF3BE"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2092CAA5" w14:textId="58A8465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3A74D0EB" w14:textId="4A9FB4E0"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2E7F8AF5" w14:textId="6BEAC878"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6E02ACB2" w14:textId="29198E4B"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77A824BE" w14:textId="54749FE6"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r w:rsidR="00ED370A" w:rsidRPr="00D071E5" w14:paraId="47AD4A8F" w14:textId="77777777" w:rsidTr="00ED370A">
        <w:trPr>
          <w:trHeight w:val="404"/>
          <w:jc w:val="center"/>
        </w:trPr>
        <w:tc>
          <w:tcPr>
            <w:tcW w:w="1695" w:type="dxa"/>
            <w:vAlign w:val="center"/>
          </w:tcPr>
          <w:p w14:paraId="1011FA9E" w14:textId="62EF108C" w:rsidR="00ED370A" w:rsidRDefault="00ED370A" w:rsidP="00ED370A">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19DE3582" w:rsidR="00ED370A" w:rsidRPr="00ED370A" w:rsidRDefault="00ED370A" w:rsidP="00ED370A">
            <w:pPr>
              <w:widowControl w:val="0"/>
              <w:jc w:val="center"/>
              <w:rPr>
                <w:rFonts w:ascii="GHEA Grapalat" w:hAnsi="GHEA Grapalat"/>
                <w:color w:val="000000"/>
                <w:sz w:val="16"/>
                <w:szCs w:val="16"/>
                <w:lang w:eastAsia="en-US"/>
              </w:rPr>
            </w:pPr>
            <w:r w:rsidRPr="00ED370A">
              <w:rPr>
                <w:rFonts w:ascii="GHEA Grapalat" w:hAnsi="GHEA Grapalat" w:cs="Calibri"/>
                <w:sz w:val="16"/>
                <w:szCs w:val="16"/>
              </w:rPr>
              <w:t>15333100</w:t>
            </w:r>
          </w:p>
        </w:tc>
        <w:tc>
          <w:tcPr>
            <w:tcW w:w="1685" w:type="dxa"/>
            <w:vAlign w:val="center"/>
          </w:tcPr>
          <w:p w14:paraId="4931B794" w14:textId="1F99A5D9" w:rsidR="00ED370A" w:rsidRPr="00875F92" w:rsidRDefault="00ED370A" w:rsidP="00ED370A">
            <w:pPr>
              <w:widowControl w:val="0"/>
              <w:jc w:val="center"/>
              <w:rPr>
                <w:rFonts w:ascii="GHEA Grapalat" w:hAnsi="GHEA Grapalat"/>
                <w:sz w:val="16"/>
                <w:szCs w:val="16"/>
              </w:rPr>
            </w:pPr>
            <w:r w:rsidRPr="00DE2E5D">
              <w:rPr>
                <w:rFonts w:ascii="GHEA Grapalat" w:hAnsi="GHEA Grapalat"/>
                <w:sz w:val="16"/>
                <w:szCs w:val="16"/>
              </w:rPr>
              <w:t>Томатная паста</w:t>
            </w:r>
          </w:p>
        </w:tc>
        <w:tc>
          <w:tcPr>
            <w:tcW w:w="960" w:type="dxa"/>
            <w:vAlign w:val="center"/>
          </w:tcPr>
          <w:p w14:paraId="135C889A" w14:textId="5858CF08" w:rsidR="00ED370A" w:rsidRPr="00D071E5" w:rsidRDefault="00ED370A" w:rsidP="00ED370A">
            <w:pPr>
              <w:widowControl w:val="0"/>
              <w:jc w:val="center"/>
              <w:rPr>
                <w:rFonts w:ascii="GHEA Grapalat" w:hAnsi="GHEA Grapalat"/>
                <w:sz w:val="16"/>
                <w:szCs w:val="16"/>
              </w:rPr>
            </w:pPr>
          </w:p>
        </w:tc>
        <w:tc>
          <w:tcPr>
            <w:tcW w:w="979" w:type="dxa"/>
            <w:vAlign w:val="center"/>
          </w:tcPr>
          <w:p w14:paraId="5FF13BA2" w14:textId="546596D8" w:rsidR="00ED370A" w:rsidRPr="00D071E5" w:rsidRDefault="00ED370A" w:rsidP="00ED370A">
            <w:pPr>
              <w:widowControl w:val="0"/>
              <w:jc w:val="center"/>
              <w:rPr>
                <w:rFonts w:ascii="GHEA Grapalat" w:hAnsi="GHEA Grapalat"/>
                <w:sz w:val="16"/>
                <w:szCs w:val="16"/>
              </w:rPr>
            </w:pPr>
          </w:p>
        </w:tc>
        <w:tc>
          <w:tcPr>
            <w:tcW w:w="692" w:type="dxa"/>
            <w:vAlign w:val="center"/>
          </w:tcPr>
          <w:p w14:paraId="44899ED3" w14:textId="3AE3E8C5" w:rsidR="00ED370A" w:rsidRPr="00D071E5" w:rsidRDefault="00ED370A" w:rsidP="00ED370A">
            <w:pPr>
              <w:widowControl w:val="0"/>
              <w:jc w:val="center"/>
              <w:rPr>
                <w:rFonts w:ascii="GHEA Grapalat" w:hAnsi="GHEA Grapalat"/>
                <w:sz w:val="16"/>
                <w:szCs w:val="16"/>
              </w:rPr>
            </w:pPr>
          </w:p>
        </w:tc>
        <w:tc>
          <w:tcPr>
            <w:tcW w:w="837" w:type="dxa"/>
            <w:vAlign w:val="center"/>
          </w:tcPr>
          <w:p w14:paraId="6E9EF0D9" w14:textId="07895739" w:rsidR="00ED370A" w:rsidRPr="00D071E5" w:rsidRDefault="00ED370A" w:rsidP="00ED370A">
            <w:pPr>
              <w:widowControl w:val="0"/>
              <w:jc w:val="center"/>
              <w:rPr>
                <w:rFonts w:ascii="GHEA Grapalat" w:hAnsi="GHEA Grapalat"/>
                <w:sz w:val="16"/>
                <w:szCs w:val="16"/>
              </w:rPr>
            </w:pPr>
          </w:p>
        </w:tc>
        <w:tc>
          <w:tcPr>
            <w:tcW w:w="535" w:type="dxa"/>
            <w:vAlign w:val="center"/>
          </w:tcPr>
          <w:p w14:paraId="628A99C2" w14:textId="7B9112C0" w:rsidR="00ED370A" w:rsidRPr="00D071E5" w:rsidRDefault="00ED370A" w:rsidP="00ED370A">
            <w:pPr>
              <w:widowControl w:val="0"/>
              <w:jc w:val="center"/>
              <w:rPr>
                <w:rFonts w:ascii="GHEA Grapalat" w:hAnsi="GHEA Grapalat"/>
                <w:sz w:val="16"/>
                <w:szCs w:val="16"/>
              </w:rPr>
            </w:pPr>
          </w:p>
        </w:tc>
        <w:tc>
          <w:tcPr>
            <w:tcW w:w="606" w:type="dxa"/>
            <w:vAlign w:val="center"/>
          </w:tcPr>
          <w:p w14:paraId="7A399B16" w14:textId="77777777" w:rsidR="00ED370A" w:rsidRPr="00D071E5" w:rsidRDefault="00ED370A" w:rsidP="00ED370A">
            <w:pPr>
              <w:widowControl w:val="0"/>
              <w:jc w:val="center"/>
              <w:rPr>
                <w:rFonts w:ascii="GHEA Grapalat" w:hAnsi="GHEA Grapalat"/>
                <w:sz w:val="16"/>
                <w:szCs w:val="16"/>
              </w:rPr>
            </w:pPr>
          </w:p>
        </w:tc>
        <w:tc>
          <w:tcPr>
            <w:tcW w:w="698" w:type="dxa"/>
            <w:vAlign w:val="center"/>
          </w:tcPr>
          <w:p w14:paraId="0EFFA59D" w14:textId="77777777" w:rsidR="00ED370A" w:rsidRPr="00D071E5" w:rsidRDefault="00ED370A" w:rsidP="00ED370A">
            <w:pPr>
              <w:widowControl w:val="0"/>
              <w:jc w:val="center"/>
              <w:rPr>
                <w:rFonts w:ascii="GHEA Grapalat" w:hAnsi="GHEA Grapalat"/>
                <w:sz w:val="16"/>
                <w:szCs w:val="16"/>
              </w:rPr>
            </w:pPr>
          </w:p>
        </w:tc>
        <w:tc>
          <w:tcPr>
            <w:tcW w:w="823" w:type="dxa"/>
            <w:vAlign w:val="center"/>
          </w:tcPr>
          <w:p w14:paraId="00812D03" w14:textId="77777777" w:rsidR="00ED370A" w:rsidRPr="00D071E5" w:rsidRDefault="00ED370A" w:rsidP="00ED370A">
            <w:pPr>
              <w:widowControl w:val="0"/>
              <w:jc w:val="center"/>
              <w:rPr>
                <w:rFonts w:ascii="GHEA Grapalat" w:hAnsi="GHEA Grapalat"/>
                <w:sz w:val="16"/>
                <w:szCs w:val="16"/>
              </w:rPr>
            </w:pPr>
          </w:p>
        </w:tc>
        <w:tc>
          <w:tcPr>
            <w:tcW w:w="893" w:type="dxa"/>
            <w:vAlign w:val="center"/>
          </w:tcPr>
          <w:p w14:paraId="76A88FAC" w14:textId="19270D6E"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25%</w:t>
            </w:r>
          </w:p>
        </w:tc>
        <w:tc>
          <w:tcPr>
            <w:tcW w:w="849" w:type="dxa"/>
            <w:vAlign w:val="center"/>
          </w:tcPr>
          <w:p w14:paraId="3B9CB38B" w14:textId="0A3AE465"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50%</w:t>
            </w:r>
          </w:p>
        </w:tc>
        <w:tc>
          <w:tcPr>
            <w:tcW w:w="962" w:type="dxa"/>
            <w:vAlign w:val="center"/>
          </w:tcPr>
          <w:p w14:paraId="05A0BCD5" w14:textId="1058A959" w:rsidR="00ED370A" w:rsidRPr="00D071E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75%</w:t>
            </w:r>
          </w:p>
        </w:tc>
        <w:tc>
          <w:tcPr>
            <w:tcW w:w="851" w:type="dxa"/>
            <w:vAlign w:val="center"/>
          </w:tcPr>
          <w:p w14:paraId="0278E8FC" w14:textId="346566B7" w:rsidR="00ED370A" w:rsidRPr="00443D81"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c>
          <w:tcPr>
            <w:tcW w:w="789" w:type="dxa"/>
            <w:vAlign w:val="center"/>
          </w:tcPr>
          <w:p w14:paraId="738EC876" w14:textId="31225AD7" w:rsidR="00ED370A" w:rsidRPr="005B23C5" w:rsidRDefault="00ED370A" w:rsidP="00ED370A">
            <w:pPr>
              <w:widowControl w:val="0"/>
              <w:jc w:val="center"/>
              <w:rPr>
                <w:rFonts w:ascii="GHEA Grapalat" w:hAnsi="GHEA Grapalat"/>
                <w:sz w:val="16"/>
                <w:szCs w:val="16"/>
              </w:rPr>
            </w:pPr>
            <w:r w:rsidRPr="00915856">
              <w:rPr>
                <w:rFonts w:ascii="GHEA Grapalat" w:hAnsi="GHEA Grapalat" w:cs="Calibri"/>
                <w:sz w:val="16"/>
                <w:szCs w:val="16"/>
              </w:rPr>
              <w:t>100%</w:t>
            </w: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FD235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C553C" w14:textId="77777777" w:rsidR="005F40A9" w:rsidRDefault="005F40A9">
      <w:r>
        <w:separator/>
      </w:r>
    </w:p>
  </w:endnote>
  <w:endnote w:type="continuationSeparator" w:id="0">
    <w:p w14:paraId="54317F70" w14:textId="77777777" w:rsidR="005F40A9" w:rsidRDefault="005F4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46988F97"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70EE">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72998" w14:textId="77777777" w:rsidR="005F40A9" w:rsidRDefault="005F40A9">
      <w:r>
        <w:separator/>
      </w:r>
    </w:p>
  </w:footnote>
  <w:footnote w:type="continuationSeparator" w:id="0">
    <w:p w14:paraId="4E9829F8" w14:textId="77777777" w:rsidR="005F40A9" w:rsidRDefault="005F40A9">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670E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0FC6"/>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152"/>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2E59"/>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40A9"/>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1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7A"/>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D22"/>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472"/>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700"/>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2E5D"/>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F6"/>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70A"/>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0EDC"/>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C28"/>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350"/>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 w:type="character" w:styleId="aff4">
    <w:name w:val="Unresolved Mention"/>
    <w:basedOn w:val="a0"/>
    <w:uiPriority w:val="99"/>
    <w:semiHidden/>
    <w:unhideWhenUsed/>
    <w:rsid w:val="00FB1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anna.tonoyan.88%40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anna.tonoyan.88@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CFA1-0D5E-433B-99D2-5CC661410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68</Pages>
  <Words>19132</Words>
  <Characters>109058</Characters>
  <Application>Microsoft Office Word</Application>
  <DocSecurity>0</DocSecurity>
  <Lines>908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52</cp:revision>
  <cp:lastPrinted>2020-12-03T04:19:00Z</cp:lastPrinted>
  <dcterms:created xsi:type="dcterms:W3CDTF">2020-11-23T04:16:00Z</dcterms:created>
  <dcterms:modified xsi:type="dcterms:W3CDTF">2025-07-07T20:42:00Z</dcterms:modified>
</cp:coreProperties>
</file>